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321FA6" w:rsidR="00321FA6" w:rsidP="00E055AC" w:rsidRDefault="00321FA6" w14:paraId="6B53488C" w14:textId="43751D3D">
      <w:pPr>
        <w:jc w:val="right"/>
        <w:rPr>
          <w:rFonts w:eastAsia="Calibri" w:cs="Times New Roman"/>
          <w:color w:val="auto"/>
          <w:szCs w:val="24"/>
        </w:rPr>
      </w:pPr>
      <w:r w:rsidRPr="00321FA6">
        <w:rPr>
          <w:rFonts w:eastAsia="Calibri" w:cs="Times New Roman"/>
          <w:color w:val="auto"/>
          <w:szCs w:val="24"/>
        </w:rPr>
        <w:t>EELNÕU</w:t>
      </w:r>
    </w:p>
    <w:p w:rsidRPr="00321FA6" w:rsidR="00321FA6" w:rsidP="00E055AC" w:rsidRDefault="006276E4" w14:paraId="751320BC" w14:textId="6D768893">
      <w:pPr>
        <w:jc w:val="right"/>
        <w:rPr>
          <w:rFonts w:eastAsia="Calibri" w:cs="Times New Roman"/>
          <w:color w:val="auto"/>
          <w:szCs w:val="24"/>
        </w:rPr>
      </w:pPr>
      <w:r>
        <w:rPr>
          <w:rFonts w:eastAsia="Calibri" w:cs="Times New Roman"/>
          <w:color w:val="auto"/>
          <w:szCs w:val="24"/>
        </w:rPr>
        <w:t>1</w:t>
      </w:r>
      <w:r w:rsidR="003A1C9B">
        <w:rPr>
          <w:rFonts w:eastAsia="Calibri" w:cs="Times New Roman"/>
          <w:color w:val="auto"/>
          <w:szCs w:val="24"/>
        </w:rPr>
        <w:t>9</w:t>
      </w:r>
      <w:r w:rsidRPr="00321FA6" w:rsidR="00321FA6">
        <w:rPr>
          <w:rFonts w:eastAsia="Calibri" w:cs="Times New Roman"/>
          <w:color w:val="auto"/>
          <w:szCs w:val="24"/>
        </w:rPr>
        <w:t>.</w:t>
      </w:r>
      <w:r w:rsidR="00D7317D">
        <w:rPr>
          <w:rFonts w:eastAsia="Calibri" w:cs="Times New Roman"/>
          <w:color w:val="auto"/>
          <w:szCs w:val="24"/>
        </w:rPr>
        <w:t>1</w:t>
      </w:r>
      <w:r w:rsidR="00BC1BB1">
        <w:rPr>
          <w:rFonts w:eastAsia="Calibri" w:cs="Times New Roman"/>
          <w:color w:val="auto"/>
          <w:szCs w:val="24"/>
        </w:rPr>
        <w:t>2</w:t>
      </w:r>
      <w:r w:rsidRPr="00321FA6" w:rsidR="00321FA6">
        <w:rPr>
          <w:rFonts w:eastAsia="Calibri" w:cs="Times New Roman"/>
          <w:color w:val="auto"/>
          <w:szCs w:val="24"/>
        </w:rPr>
        <w:t>.202</w:t>
      </w:r>
      <w:r w:rsidR="00321FA6">
        <w:rPr>
          <w:rFonts w:eastAsia="Calibri" w:cs="Times New Roman"/>
          <w:color w:val="auto"/>
          <w:szCs w:val="24"/>
        </w:rPr>
        <w:t>5</w:t>
      </w:r>
    </w:p>
    <w:p w:rsidRPr="00321FA6" w:rsidR="00321FA6" w:rsidP="00E055AC" w:rsidRDefault="00321FA6" w14:paraId="79DBD27E" w14:textId="77777777">
      <w:pPr>
        <w:rPr>
          <w:rFonts w:eastAsia="Calibri" w:cs="Times New Roman"/>
          <w:bCs/>
          <w:color w:val="auto"/>
          <w:szCs w:val="24"/>
        </w:rPr>
      </w:pPr>
    </w:p>
    <w:p w:rsidRPr="004C7388" w:rsidR="0042395D" w:rsidP="00E055AC" w:rsidRDefault="00321FA6" w14:paraId="4FAC85B2" w14:textId="77777777">
      <w:pPr>
        <w:jc w:val="center"/>
        <w:rPr>
          <w:rFonts w:eastAsia="Calibri" w:cs="Times New Roman"/>
          <w:b w:val="1"/>
          <w:bCs w:val="1"/>
          <w:color w:val="auto"/>
          <w:kern w:val="0"/>
          <w:sz w:val="32"/>
          <w:szCs w:val="32"/>
          <w14:ligatures w14:val="none"/>
        </w:rPr>
      </w:pPr>
      <w:commentRangeStart w:id="204468732"/>
      <w:r w:rsidRPr="0E95701A" w:rsidR="00321FA6">
        <w:rPr>
          <w:rFonts w:eastAsia="Calibri" w:cs="Times New Roman"/>
          <w:b w:val="1"/>
          <w:bCs w:val="1"/>
          <w:color w:val="auto"/>
          <w:sz w:val="32"/>
          <w:szCs w:val="32"/>
        </w:rPr>
        <w:t xml:space="preserve">Isikut tõendavate dokumentide seaduse muutmise </w:t>
      </w:r>
      <w:r w:rsidRPr="0E95701A" w:rsidR="0042395D">
        <w:rPr>
          <w:rFonts w:eastAsia="Calibri" w:cs="Times New Roman"/>
          <w:b w:val="1"/>
          <w:bCs w:val="1"/>
          <w:color w:val="auto"/>
          <w:kern w:val="0"/>
          <w:sz w:val="32"/>
          <w:szCs w:val="32"/>
          <w14:ligatures w14:val="none"/>
        </w:rPr>
        <w:t>ja</w:t>
      </w:r>
    </w:p>
    <w:p w:rsidRPr="00321FA6" w:rsidR="00321FA6" w:rsidP="0E95701A" w:rsidRDefault="0042395D" w14:paraId="52E69492" w14:textId="01CDF5F5">
      <w:pPr>
        <w:jc w:val="center"/>
        <w:rPr>
          <w:rFonts w:eastAsia="Calibri" w:cs="Times New Roman"/>
          <w:b w:val="1"/>
          <w:bCs w:val="1"/>
          <w:color w:val="auto"/>
          <w:sz w:val="32"/>
          <w:szCs w:val="32"/>
        </w:rPr>
      </w:pPr>
      <w:r w:rsidRPr="0E95701A" w:rsidR="0042395D">
        <w:rPr>
          <w:rFonts w:eastAsia="Calibri" w:cs="Times New Roman"/>
          <w:b w:val="1"/>
          <w:bCs w:val="1"/>
          <w:color w:val="000000"/>
          <w:kern w:val="0"/>
          <w:sz w:val="32"/>
          <w:szCs w:val="32"/>
          <w14:ligatures w14:val="none"/>
        </w:rPr>
        <w:t xml:space="preserve">sellega seonduvalt </w:t>
      </w:r>
      <w:r w:rsidRPr="004C7388" w:rsidR="0042395D">
        <w:rPr>
          <w:rFonts w:eastAsia="Calibri" w:cs="Times New Roman"/>
          <w:b w:val="1"/>
          <w:bCs w:val="1"/>
          <w:color w:val="000000"/>
          <w:kern w:val="0"/>
          <w:sz w:val="32"/>
          <w:szCs w:val="32"/>
          <w14:ligatures w14:val="none"/>
        </w:rPr>
        <w:t>teiste seaduste muutmise</w:t>
      </w:r>
      <w:r w:rsidRPr="0E95701A" w:rsidR="0042395D">
        <w:rPr>
          <w:rFonts w:eastAsia="Calibri" w:cs="Times New Roman"/>
          <w:b w:val="1"/>
          <w:bCs w:val="1"/>
          <w:color w:val="auto"/>
          <w:sz w:val="32"/>
          <w:szCs w:val="32"/>
        </w:rPr>
        <w:t xml:space="preserve"> </w:t>
      </w:r>
      <w:r w:rsidRPr="0E95701A" w:rsidR="00321FA6">
        <w:rPr>
          <w:rFonts w:eastAsia="Calibri" w:cs="Times New Roman"/>
          <w:b w:val="1"/>
          <w:bCs w:val="1"/>
          <w:color w:val="auto"/>
          <w:sz w:val="32"/>
          <w:szCs w:val="32"/>
        </w:rPr>
        <w:t>seadus</w:t>
      </w:r>
      <w:commentRangeEnd w:id="204468732"/>
      <w:r>
        <w:rPr>
          <w:rStyle w:val="CommentReference"/>
        </w:rPr>
        <w:commentReference w:id="204468732"/>
      </w:r>
    </w:p>
    <w:p w:rsidRPr="00321FA6" w:rsidR="00321FA6" w:rsidP="00E055AC" w:rsidRDefault="00321FA6" w14:paraId="72DE9415" w14:textId="77777777">
      <w:pPr>
        <w:rPr>
          <w:rFonts w:eastAsia="Calibri" w:cs="Times New Roman"/>
          <w:color w:val="auto"/>
          <w:szCs w:val="24"/>
        </w:rPr>
      </w:pPr>
    </w:p>
    <w:p w:rsidRPr="00321FA6" w:rsidR="00321FA6" w:rsidP="00E055AC" w:rsidRDefault="00321FA6" w14:paraId="5FE3D646" w14:textId="77777777">
      <w:pPr>
        <w:rPr>
          <w:rFonts w:eastAsia="Calibri" w:cs="Times New Roman"/>
          <w:b/>
          <w:bCs/>
          <w:color w:val="auto"/>
          <w:szCs w:val="24"/>
        </w:rPr>
      </w:pPr>
      <w:r w:rsidRPr="00321FA6">
        <w:rPr>
          <w:rFonts w:eastAsia="Calibri" w:cs="Times New Roman"/>
          <w:b/>
          <w:bCs/>
          <w:color w:val="auto"/>
          <w:szCs w:val="24"/>
        </w:rPr>
        <w:t>§ 1. Isikut tõendavate dokumentide seaduse muutmine</w:t>
      </w:r>
    </w:p>
    <w:p w:rsidRPr="00321FA6" w:rsidR="00321FA6" w:rsidP="00E055AC" w:rsidRDefault="00321FA6" w14:paraId="42A023F4" w14:textId="77777777">
      <w:pPr>
        <w:rPr>
          <w:rFonts w:eastAsia="Calibri" w:cs="Times New Roman"/>
          <w:color w:val="auto"/>
          <w:szCs w:val="24"/>
        </w:rPr>
      </w:pPr>
    </w:p>
    <w:p w:rsidRPr="00321FA6" w:rsidR="00321FA6" w:rsidP="00E055AC" w:rsidRDefault="00321FA6" w14:paraId="14903065" w14:textId="77777777">
      <w:pPr>
        <w:jc w:val="both"/>
        <w:rPr>
          <w:rFonts w:eastAsia="Calibri" w:cs="Times New Roman"/>
          <w:color w:val="auto"/>
          <w:szCs w:val="24"/>
        </w:rPr>
      </w:pPr>
      <w:r w:rsidRPr="00321FA6">
        <w:rPr>
          <w:rFonts w:eastAsia="Calibri" w:cs="Times New Roman"/>
          <w:color w:val="auto"/>
          <w:szCs w:val="24"/>
        </w:rPr>
        <w:t>Isikut tõendavate dokumentide seaduses tehakse järgmised muudatused:</w:t>
      </w:r>
    </w:p>
    <w:p w:rsidRPr="00321FA6" w:rsidR="00321FA6" w:rsidP="00E055AC" w:rsidRDefault="00321FA6" w14:paraId="7A9D439E" w14:textId="77777777">
      <w:pPr>
        <w:jc w:val="both"/>
        <w:rPr>
          <w:rFonts w:eastAsia="Calibri" w:cs="Times New Roman"/>
          <w:color w:val="auto"/>
          <w:szCs w:val="24"/>
        </w:rPr>
      </w:pPr>
    </w:p>
    <w:p w:rsidRPr="005910A6" w:rsidR="00321FA6" w:rsidP="00E055AC" w:rsidRDefault="00321FA6" w14:paraId="7E37F5B0" w14:textId="041D6DA8">
      <w:pPr>
        <w:jc w:val="both"/>
        <w:rPr>
          <w:rFonts w:eastAsia="Calibri" w:cs="Times New Roman"/>
          <w:color w:val="auto"/>
          <w:szCs w:val="24"/>
        </w:rPr>
      </w:pPr>
      <w:r w:rsidRPr="005910A6">
        <w:rPr>
          <w:rFonts w:eastAsia="Calibri" w:cs="Times New Roman"/>
          <w:b/>
          <w:bCs/>
          <w:color w:val="auto"/>
          <w:szCs w:val="24"/>
        </w:rPr>
        <w:t>1)</w:t>
      </w:r>
      <w:r w:rsidRPr="005910A6">
        <w:rPr>
          <w:rFonts w:eastAsia="Calibri" w:cs="Times New Roman"/>
          <w:color w:val="auto"/>
          <w:szCs w:val="24"/>
        </w:rPr>
        <w:t xml:space="preserve"> paragrahvi </w:t>
      </w:r>
      <w:bookmarkStart w:name="_Hlk149077381" w:id="0"/>
      <w:r w:rsidRPr="005910A6" w:rsidR="00C172FB">
        <w:rPr>
          <w:rFonts w:eastAsia="Calibri" w:cs="Times New Roman"/>
          <w:color w:val="auto"/>
          <w:szCs w:val="24"/>
        </w:rPr>
        <w:t>1 lõige</w:t>
      </w:r>
      <w:r w:rsidRPr="005910A6" w:rsidR="00B26BEB">
        <w:rPr>
          <w:rFonts w:eastAsia="Calibri" w:cs="Times New Roman"/>
          <w:color w:val="auto"/>
          <w:szCs w:val="24"/>
        </w:rPr>
        <w:t>t</w:t>
      </w:r>
      <w:r w:rsidRPr="005910A6" w:rsidR="00C172FB">
        <w:rPr>
          <w:rFonts w:eastAsia="Calibri" w:cs="Times New Roman"/>
          <w:color w:val="auto"/>
          <w:szCs w:val="24"/>
        </w:rPr>
        <w:t xml:space="preserve"> 1 </w:t>
      </w:r>
      <w:r w:rsidRPr="005910A6" w:rsidR="00B26BEB">
        <w:rPr>
          <w:rFonts w:eastAsia="Calibri" w:cs="Times New Roman"/>
          <w:color w:val="auto"/>
          <w:szCs w:val="24"/>
        </w:rPr>
        <w:t>täiendatakse pärast sõna „väljaandmist“ sõnadega „</w:t>
      </w:r>
      <w:r w:rsidRPr="005910A6" w:rsidR="00B26BEB">
        <w:rPr>
          <w:rFonts w:eastAsia="Times New Roman" w:cs="Times New Roman"/>
          <w:color w:val="auto"/>
          <w:kern w:val="0"/>
          <w:szCs w:val="24"/>
          <w:lang w:eastAsia="et-EE"/>
          <w14:ligatures w14:val="none"/>
        </w:rPr>
        <w:t>ja e-residendi elektroonilise identiteedi vahendi kasutamise õiguse andmist“</w:t>
      </w:r>
      <w:bookmarkStart w:name="_Hlk214531914" w:id="1"/>
      <w:bookmarkEnd w:id="0"/>
      <w:r w:rsidRPr="005910A6" w:rsidR="00C172FB">
        <w:rPr>
          <w:rFonts w:eastAsia="Calibri" w:cs="Times New Roman"/>
          <w:color w:val="auto"/>
          <w:szCs w:val="24"/>
        </w:rPr>
        <w:t>;</w:t>
      </w:r>
    </w:p>
    <w:bookmarkEnd w:id="1"/>
    <w:p w:rsidRPr="005910A6" w:rsidR="00321FA6" w:rsidP="00E055AC" w:rsidRDefault="00321FA6" w14:paraId="43D9535A" w14:textId="77777777">
      <w:pPr>
        <w:jc w:val="both"/>
        <w:rPr>
          <w:rFonts w:eastAsia="Calibri" w:cs="Times New Roman"/>
          <w:color w:val="auto"/>
          <w:szCs w:val="24"/>
        </w:rPr>
      </w:pPr>
    </w:p>
    <w:p w:rsidRPr="005910A6" w:rsidR="00C172FB" w:rsidP="00E055AC" w:rsidRDefault="00321FA6" w14:paraId="4D6905E2" w14:textId="1248CF68">
      <w:pPr>
        <w:jc w:val="both"/>
        <w:rPr>
          <w:rFonts w:eastAsia="Calibri" w:cs="Times New Roman"/>
          <w:color w:val="auto"/>
          <w:szCs w:val="24"/>
        </w:rPr>
      </w:pPr>
      <w:r w:rsidRPr="005910A6">
        <w:rPr>
          <w:rFonts w:eastAsia="Calibri" w:cs="Times New Roman"/>
          <w:b/>
          <w:bCs/>
          <w:color w:val="auto"/>
          <w:szCs w:val="24"/>
        </w:rPr>
        <w:t>2)</w:t>
      </w:r>
      <w:r w:rsidRPr="005910A6">
        <w:rPr>
          <w:rFonts w:eastAsia="Calibri" w:cs="Times New Roman"/>
          <w:color w:val="auto"/>
          <w:szCs w:val="24"/>
        </w:rPr>
        <w:t xml:space="preserve"> paragrahv</w:t>
      </w:r>
      <w:r w:rsidRPr="005910A6" w:rsidR="003D0538">
        <w:rPr>
          <w:rFonts w:eastAsia="Calibri" w:cs="Times New Roman"/>
          <w:color w:val="auto"/>
          <w:szCs w:val="24"/>
        </w:rPr>
        <w:t>i</w:t>
      </w:r>
      <w:r w:rsidRPr="005910A6">
        <w:rPr>
          <w:rFonts w:eastAsia="Calibri" w:cs="Times New Roman"/>
          <w:color w:val="auto"/>
          <w:szCs w:val="24"/>
        </w:rPr>
        <w:t xml:space="preserve"> </w:t>
      </w:r>
      <w:r w:rsidRPr="005910A6" w:rsidR="00C172FB">
        <w:rPr>
          <w:rFonts w:eastAsia="Calibri" w:cs="Times New Roman"/>
          <w:color w:val="auto"/>
          <w:szCs w:val="24"/>
        </w:rPr>
        <w:t xml:space="preserve">3 </w:t>
      </w:r>
      <w:r w:rsidRPr="005910A6" w:rsidR="007A6A76">
        <w:rPr>
          <w:rFonts w:eastAsia="Calibri" w:cs="Times New Roman"/>
          <w:color w:val="auto"/>
          <w:szCs w:val="24"/>
        </w:rPr>
        <w:t>lõige</w:t>
      </w:r>
      <w:r w:rsidRPr="005910A6" w:rsidR="00B26BEB">
        <w:rPr>
          <w:rFonts w:eastAsia="Calibri" w:cs="Times New Roman"/>
          <w:color w:val="auto"/>
          <w:szCs w:val="24"/>
        </w:rPr>
        <w:t>t</w:t>
      </w:r>
      <w:r w:rsidRPr="005910A6" w:rsidR="007A6A76">
        <w:rPr>
          <w:rFonts w:eastAsia="Calibri" w:cs="Times New Roman"/>
          <w:color w:val="auto"/>
          <w:szCs w:val="24"/>
        </w:rPr>
        <w:t xml:space="preserve"> </w:t>
      </w:r>
      <w:r w:rsidRPr="005910A6" w:rsidR="00C172FB">
        <w:rPr>
          <w:rFonts w:eastAsia="Calibri" w:cs="Times New Roman"/>
          <w:color w:val="auto"/>
          <w:szCs w:val="24"/>
        </w:rPr>
        <w:t xml:space="preserve">3 </w:t>
      </w:r>
      <w:r w:rsidRPr="005910A6" w:rsidR="00A5263E">
        <w:rPr>
          <w:rFonts w:eastAsia="Calibri" w:cs="Times New Roman"/>
          <w:color w:val="auto"/>
          <w:szCs w:val="24"/>
        </w:rPr>
        <w:t>täiendatakse pärast sõna „on“ sõnadega „</w:t>
      </w:r>
      <w:bookmarkStart w:name="_Hlk214532124" w:id="2"/>
      <w:r w:rsidRPr="005910A6" w:rsidR="00A5263E">
        <w:rPr>
          <w:rFonts w:eastAsia="Calibri" w:cs="Times New Roman"/>
          <w:color w:val="auto"/>
          <w:szCs w:val="24"/>
        </w:rPr>
        <w:t>käesoleva seaduse alusel välja antud</w:t>
      </w:r>
      <w:bookmarkEnd w:id="2"/>
      <w:r w:rsidRPr="005910A6" w:rsidR="00A5263E">
        <w:rPr>
          <w:rFonts w:eastAsia="Calibri" w:cs="Times New Roman"/>
          <w:color w:val="auto"/>
          <w:szCs w:val="24"/>
        </w:rPr>
        <w:t>“</w:t>
      </w:r>
      <w:r w:rsidRPr="005910A6" w:rsidR="003D0538">
        <w:rPr>
          <w:rFonts w:eastAsia="Calibri" w:cs="Times New Roman"/>
          <w:color w:val="auto"/>
          <w:szCs w:val="24"/>
        </w:rPr>
        <w:t>;</w:t>
      </w:r>
    </w:p>
    <w:p w:rsidRPr="005910A6" w:rsidR="00A5263E" w:rsidP="00E055AC" w:rsidRDefault="00A5263E" w14:paraId="2F670955" w14:textId="77777777">
      <w:pPr>
        <w:jc w:val="both"/>
        <w:rPr>
          <w:rFonts w:eastAsia="Calibri" w:cs="Times New Roman"/>
          <w:color w:val="auto"/>
          <w:szCs w:val="24"/>
        </w:rPr>
      </w:pPr>
    </w:p>
    <w:p w:rsidRPr="005910A6" w:rsidR="00321FA6" w:rsidP="00E055AC" w:rsidRDefault="00F348F3" w14:paraId="1B6AE55C" w14:textId="5D0DB715">
      <w:pPr>
        <w:jc w:val="both"/>
        <w:rPr>
          <w:rFonts w:eastAsia="Calibri" w:cs="Times New Roman"/>
          <w:color w:val="auto"/>
          <w:szCs w:val="24"/>
        </w:rPr>
      </w:pPr>
      <w:r w:rsidRPr="005910A6">
        <w:rPr>
          <w:rFonts w:eastAsia="Calibri" w:cs="Times New Roman"/>
          <w:b/>
          <w:bCs/>
          <w:color w:val="auto"/>
          <w:szCs w:val="24"/>
        </w:rPr>
        <w:t>3</w:t>
      </w:r>
      <w:r w:rsidRPr="005910A6" w:rsidR="00321FA6">
        <w:rPr>
          <w:rFonts w:eastAsia="Calibri" w:cs="Times New Roman"/>
          <w:b/>
          <w:bCs/>
          <w:color w:val="auto"/>
          <w:szCs w:val="24"/>
        </w:rPr>
        <w:t>)</w:t>
      </w:r>
      <w:r w:rsidRPr="005910A6" w:rsidR="00321FA6">
        <w:rPr>
          <w:rFonts w:eastAsia="Calibri" w:cs="Times New Roman"/>
          <w:color w:val="auto"/>
          <w:szCs w:val="24"/>
        </w:rPr>
        <w:t xml:space="preserve"> </w:t>
      </w:r>
      <w:r w:rsidRPr="005910A6" w:rsidR="00CC54C4">
        <w:rPr>
          <w:rFonts w:eastAsia="Calibri" w:cs="Times New Roman"/>
          <w:color w:val="auto"/>
          <w:szCs w:val="24"/>
        </w:rPr>
        <w:t xml:space="preserve">paragrahvi </w:t>
      </w:r>
      <w:bookmarkStart w:name="_Hlk208995341" w:id="3"/>
      <w:r w:rsidRPr="005910A6" w:rsidR="00CC54C4">
        <w:rPr>
          <w:rFonts w:eastAsia="Calibri" w:cs="Times New Roman"/>
          <w:color w:val="auto"/>
          <w:szCs w:val="24"/>
        </w:rPr>
        <w:t>4</w:t>
      </w:r>
      <w:r w:rsidRPr="005910A6" w:rsidR="00CC54C4">
        <w:rPr>
          <w:rFonts w:eastAsia="Calibri" w:cs="Times New Roman"/>
          <w:color w:val="auto"/>
          <w:szCs w:val="24"/>
          <w:vertAlign w:val="superscript"/>
        </w:rPr>
        <w:t>1</w:t>
      </w:r>
      <w:r w:rsidRPr="005910A6" w:rsidR="00CC54C4">
        <w:rPr>
          <w:rFonts w:eastAsia="Calibri" w:cs="Times New Roman"/>
          <w:color w:val="auto"/>
          <w:szCs w:val="24"/>
        </w:rPr>
        <w:t xml:space="preserve"> </w:t>
      </w:r>
      <w:r w:rsidRPr="005910A6" w:rsidR="007612F6">
        <w:rPr>
          <w:rFonts w:eastAsia="Calibri" w:cs="Times New Roman"/>
          <w:color w:val="auto"/>
          <w:szCs w:val="24"/>
        </w:rPr>
        <w:t>täiendatakse pärast sõna „läbivaatamise“ sõnadega „</w:t>
      </w:r>
      <w:bookmarkStart w:name="_Hlk214532225" w:id="4"/>
      <w:r w:rsidRPr="005910A6" w:rsidR="007612F6">
        <w:rPr>
          <w:rFonts w:eastAsia="Calibri" w:cs="Times New Roman"/>
          <w:color w:val="auto"/>
          <w:szCs w:val="24"/>
        </w:rPr>
        <w:t>või muu käesolevas seaduses sätestatud menetluse</w:t>
      </w:r>
      <w:bookmarkEnd w:id="4"/>
      <w:r w:rsidRPr="005910A6" w:rsidR="007612F6">
        <w:rPr>
          <w:rFonts w:eastAsia="Calibri" w:cs="Times New Roman"/>
          <w:color w:val="auto"/>
          <w:szCs w:val="24"/>
        </w:rPr>
        <w:t>“</w:t>
      </w:r>
      <w:bookmarkStart w:name="_Hlk148963202" w:id="5"/>
      <w:bookmarkEnd w:id="3"/>
      <w:r w:rsidRPr="005910A6" w:rsidR="00321FA6">
        <w:rPr>
          <w:rFonts w:eastAsia="Calibri" w:cs="Times New Roman"/>
          <w:color w:val="auto"/>
          <w:szCs w:val="24"/>
        </w:rPr>
        <w:t>;</w:t>
      </w:r>
      <w:bookmarkEnd w:id="5"/>
    </w:p>
    <w:p w:rsidR="00321FA6" w:rsidP="00E055AC" w:rsidRDefault="00321FA6" w14:paraId="6EEDC26D" w14:textId="4AF199A6">
      <w:pPr>
        <w:jc w:val="both"/>
        <w:rPr>
          <w:rFonts w:eastAsia="Calibri" w:cs="Times New Roman"/>
          <w:color w:val="auto"/>
          <w:szCs w:val="24"/>
        </w:rPr>
      </w:pPr>
    </w:p>
    <w:p w:rsidR="00BC1BB1" w:rsidP="00E055AC" w:rsidRDefault="00BC1BB1" w14:paraId="01E88F9A" w14:textId="4EF63E99">
      <w:pPr>
        <w:jc w:val="both"/>
        <w:rPr>
          <w:rFonts w:eastAsia="Calibri" w:cs="Times New Roman"/>
          <w:color w:val="auto"/>
          <w:szCs w:val="24"/>
        </w:rPr>
      </w:pPr>
      <w:r w:rsidRPr="002C74A9">
        <w:rPr>
          <w:rFonts w:eastAsia="Calibri" w:cs="Times New Roman"/>
          <w:b/>
          <w:bCs/>
          <w:color w:val="auto"/>
          <w:szCs w:val="24"/>
        </w:rPr>
        <w:t>4)</w:t>
      </w:r>
      <w:r>
        <w:rPr>
          <w:rFonts w:eastAsia="Calibri" w:cs="Times New Roman"/>
          <w:color w:val="auto"/>
          <w:szCs w:val="24"/>
        </w:rPr>
        <w:t xml:space="preserve"> seaduse 3. peatüki pealkirja täiendatakse pärast sõnu „</w:t>
      </w:r>
      <w:bookmarkStart w:name="_Hlk216101597" w:id="6"/>
      <w:r>
        <w:rPr>
          <w:rFonts w:eastAsia="Calibri" w:cs="Times New Roman"/>
          <w:color w:val="auto"/>
          <w:szCs w:val="24"/>
        </w:rPr>
        <w:t>sertifikaadi kehtetuks tunnistamine“ sõnadega „ja e-residendi elektroonilise identiteedi vahendi kasutamise õiguse andmine</w:t>
      </w:r>
      <w:bookmarkEnd w:id="6"/>
      <w:r>
        <w:rPr>
          <w:rFonts w:eastAsia="Calibri" w:cs="Times New Roman"/>
          <w:color w:val="auto"/>
          <w:szCs w:val="24"/>
        </w:rPr>
        <w:t xml:space="preserve">“; </w:t>
      </w:r>
    </w:p>
    <w:p w:rsidRPr="005910A6" w:rsidR="00BC1BB1" w:rsidP="00E055AC" w:rsidRDefault="00BC1BB1" w14:paraId="23B7D9B7" w14:textId="77777777">
      <w:pPr>
        <w:jc w:val="both"/>
        <w:rPr>
          <w:rFonts w:eastAsia="Calibri" w:cs="Times New Roman"/>
          <w:color w:val="auto"/>
          <w:szCs w:val="24"/>
        </w:rPr>
      </w:pPr>
    </w:p>
    <w:p w:rsidRPr="005910A6" w:rsidR="00F40CC6" w:rsidP="00E055AC" w:rsidRDefault="00BC1BB1" w14:paraId="747C8732" w14:textId="26B5EC2C">
      <w:pPr>
        <w:jc w:val="both"/>
        <w:rPr>
          <w:rFonts w:eastAsia="Calibri" w:cs="Times New Roman"/>
          <w:color w:val="auto"/>
          <w:szCs w:val="24"/>
        </w:rPr>
      </w:pPr>
      <w:r>
        <w:rPr>
          <w:rFonts w:eastAsia="Calibri" w:cs="Times New Roman"/>
          <w:b/>
          <w:bCs/>
          <w:color w:val="auto"/>
          <w:szCs w:val="24"/>
        </w:rPr>
        <w:t>5</w:t>
      </w:r>
      <w:r w:rsidRPr="005910A6" w:rsidR="00321FA6">
        <w:rPr>
          <w:rFonts w:eastAsia="Calibri" w:cs="Times New Roman"/>
          <w:b/>
          <w:bCs/>
          <w:color w:val="auto"/>
          <w:szCs w:val="24"/>
        </w:rPr>
        <w:t>)</w:t>
      </w:r>
      <w:r w:rsidRPr="005910A6" w:rsidR="00321FA6">
        <w:rPr>
          <w:rFonts w:eastAsia="Calibri" w:cs="Times New Roman"/>
          <w:color w:val="auto"/>
          <w:szCs w:val="24"/>
        </w:rPr>
        <w:t xml:space="preserve"> </w:t>
      </w:r>
      <w:bookmarkStart w:name="_Hlk148961859" w:id="7"/>
      <w:r w:rsidRPr="005910A6" w:rsidR="00F40CC6">
        <w:rPr>
          <w:rFonts w:eastAsia="Calibri" w:cs="Times New Roman"/>
          <w:color w:val="auto"/>
          <w:szCs w:val="24"/>
        </w:rPr>
        <w:t>paragrahvi 9 lõike 3 punkt</w:t>
      </w:r>
      <w:r w:rsidRPr="005910A6" w:rsidR="00B26BEB">
        <w:rPr>
          <w:rFonts w:eastAsia="Calibri" w:cs="Times New Roman"/>
          <w:color w:val="auto"/>
          <w:szCs w:val="24"/>
        </w:rPr>
        <w:t>is</w:t>
      </w:r>
      <w:r w:rsidRPr="005910A6" w:rsidR="00F40CC6">
        <w:rPr>
          <w:rFonts w:eastAsia="Calibri" w:cs="Times New Roman"/>
          <w:color w:val="auto"/>
          <w:szCs w:val="24"/>
        </w:rPr>
        <w:t xml:space="preserve"> 11</w:t>
      </w:r>
      <w:r w:rsidRPr="005910A6" w:rsidR="00B26BEB">
        <w:rPr>
          <w:rFonts w:eastAsia="Calibri" w:cs="Times New Roman"/>
          <w:color w:val="auto"/>
          <w:szCs w:val="24"/>
        </w:rPr>
        <w:t xml:space="preserve"> asendatakse sõnad „</w:t>
      </w:r>
      <w:proofErr w:type="spellStart"/>
      <w:r w:rsidRPr="005910A6" w:rsidR="00B26BEB">
        <w:rPr>
          <w:rFonts w:eastAsia="Times New Roman" w:cs="Times New Roman"/>
          <w:kern w:val="0"/>
          <w:szCs w:val="24"/>
          <w:lang w:eastAsia="et-EE"/>
          <w14:ligatures w14:val="none"/>
        </w:rPr>
        <w:t>välislepingu</w:t>
      </w:r>
      <w:proofErr w:type="spellEnd"/>
      <w:r w:rsidRPr="005910A6" w:rsidR="00B26BEB">
        <w:rPr>
          <w:rFonts w:eastAsia="Times New Roman" w:cs="Times New Roman"/>
          <w:kern w:val="0"/>
          <w:szCs w:val="24"/>
          <w:lang w:eastAsia="et-EE"/>
          <w14:ligatures w14:val="none"/>
        </w:rPr>
        <w:t xml:space="preserve">, seaduse või selle alusel antud muu </w:t>
      </w:r>
      <w:proofErr w:type="spellStart"/>
      <w:r w:rsidRPr="005910A6" w:rsidR="00B26BEB">
        <w:rPr>
          <w:rFonts w:eastAsia="Times New Roman" w:cs="Times New Roman"/>
          <w:kern w:val="0"/>
          <w:szCs w:val="24"/>
          <w:lang w:eastAsia="et-EE"/>
          <w14:ligatures w14:val="none"/>
        </w:rPr>
        <w:t>õigustloova</w:t>
      </w:r>
      <w:proofErr w:type="spellEnd"/>
      <w:r w:rsidRPr="005910A6" w:rsidR="00B26BEB">
        <w:rPr>
          <w:rFonts w:eastAsia="Times New Roman" w:cs="Times New Roman"/>
          <w:kern w:val="0"/>
          <w:szCs w:val="24"/>
          <w:lang w:eastAsia="et-EE"/>
          <w14:ligatures w14:val="none"/>
        </w:rPr>
        <w:t xml:space="preserve"> aktiga“ sõnadega „</w:t>
      </w:r>
      <w:proofErr w:type="spellStart"/>
      <w:r w:rsidRPr="005910A6" w:rsidR="00B26BEB">
        <w:rPr>
          <w:rFonts w:eastAsia="Times New Roman" w:cs="Times New Roman"/>
          <w:kern w:val="0"/>
          <w:szCs w:val="24"/>
          <w:lang w:eastAsia="et-EE"/>
          <w14:ligatures w14:val="none"/>
        </w:rPr>
        <w:t>välislepingu</w:t>
      </w:r>
      <w:proofErr w:type="spellEnd"/>
      <w:r w:rsidRPr="005910A6" w:rsidR="00B26BEB">
        <w:rPr>
          <w:rFonts w:eastAsia="Times New Roman" w:cs="Times New Roman"/>
          <w:kern w:val="0"/>
          <w:szCs w:val="24"/>
          <w:lang w:eastAsia="et-EE"/>
          <w14:ligatures w14:val="none"/>
        </w:rPr>
        <w:t xml:space="preserve"> või seadusega“;</w:t>
      </w:r>
    </w:p>
    <w:p w:rsidRPr="005910A6" w:rsidR="00F40CC6" w:rsidP="00E055AC" w:rsidRDefault="00F40CC6" w14:paraId="1A9AADEF" w14:textId="77777777">
      <w:pPr>
        <w:jc w:val="both"/>
        <w:rPr>
          <w:rFonts w:eastAsia="Calibri" w:cs="Times New Roman"/>
          <w:color w:val="auto"/>
          <w:szCs w:val="24"/>
        </w:rPr>
      </w:pPr>
    </w:p>
    <w:p w:rsidRPr="005910A6" w:rsidR="00321FA6" w:rsidP="00E055AC" w:rsidRDefault="00BC1BB1" w14:paraId="54ED28A6" w14:textId="2C320EA8">
      <w:pPr>
        <w:jc w:val="both"/>
        <w:rPr>
          <w:rFonts w:eastAsia="Calibri" w:cs="Times New Roman"/>
          <w:color w:val="auto"/>
          <w:szCs w:val="24"/>
        </w:rPr>
      </w:pPr>
      <w:r>
        <w:rPr>
          <w:rFonts w:eastAsia="Calibri" w:cs="Times New Roman"/>
          <w:b/>
          <w:bCs/>
          <w:color w:val="auto"/>
          <w:szCs w:val="24"/>
        </w:rPr>
        <w:t>6</w:t>
      </w:r>
      <w:r w:rsidRPr="005910A6" w:rsidR="00F40CC6">
        <w:rPr>
          <w:rFonts w:eastAsia="Calibri" w:cs="Times New Roman"/>
          <w:b/>
          <w:bCs/>
          <w:color w:val="auto"/>
          <w:szCs w:val="24"/>
        </w:rPr>
        <w:t>)</w:t>
      </w:r>
      <w:r w:rsidRPr="005910A6" w:rsidR="00F40CC6">
        <w:rPr>
          <w:rFonts w:eastAsia="Calibri" w:cs="Times New Roman"/>
          <w:color w:val="auto"/>
          <w:szCs w:val="24"/>
        </w:rPr>
        <w:t xml:space="preserve"> </w:t>
      </w:r>
      <w:r w:rsidRPr="005910A6" w:rsidR="00321FA6">
        <w:rPr>
          <w:rFonts w:eastAsia="Calibri" w:cs="Times New Roman"/>
          <w:color w:val="auto"/>
          <w:szCs w:val="24"/>
        </w:rPr>
        <w:t xml:space="preserve">paragrahvi </w:t>
      </w:r>
      <w:bookmarkStart w:name="_Hlk208995426" w:id="8"/>
      <w:r w:rsidRPr="005910A6" w:rsidR="00321FA6">
        <w:rPr>
          <w:rFonts w:eastAsia="Calibri" w:cs="Times New Roman"/>
          <w:color w:val="auto"/>
          <w:szCs w:val="24"/>
        </w:rPr>
        <w:t>9</w:t>
      </w:r>
      <w:r w:rsidRPr="005910A6" w:rsidR="007612F6">
        <w:rPr>
          <w:rFonts w:eastAsia="Calibri" w:cs="Times New Roman"/>
          <w:color w:val="auto"/>
          <w:szCs w:val="24"/>
          <w:vertAlign w:val="superscript"/>
        </w:rPr>
        <w:t>2</w:t>
      </w:r>
      <w:r w:rsidRPr="005910A6" w:rsidR="00321FA6">
        <w:rPr>
          <w:rFonts w:eastAsia="Calibri" w:cs="Times New Roman"/>
          <w:color w:val="auto"/>
          <w:szCs w:val="24"/>
        </w:rPr>
        <w:t xml:space="preserve"> lõi</w:t>
      </w:r>
      <w:r w:rsidRPr="005910A6" w:rsidR="007612F6">
        <w:rPr>
          <w:rFonts w:eastAsia="Calibri" w:cs="Times New Roman"/>
          <w:color w:val="auto"/>
          <w:szCs w:val="24"/>
        </w:rPr>
        <w:t>kes 5 asendatakse sõnad „</w:t>
      </w:r>
      <w:r w:rsidRPr="005910A6" w:rsidR="007612F6">
        <w:t>dokumendi väljaandmise menetluse käigus“ sõnadega „</w:t>
      </w:r>
      <w:bookmarkStart w:name="_Hlk207873044" w:id="9"/>
      <w:r w:rsidRPr="005910A6" w:rsidR="007612F6">
        <w:t>käesolevas seaduses sätestatud menetlus</w:t>
      </w:r>
      <w:r w:rsidRPr="005910A6" w:rsidR="0069287D">
        <w:t>t</w:t>
      </w:r>
      <w:r w:rsidRPr="005910A6" w:rsidR="007612F6">
        <w:t>es</w:t>
      </w:r>
      <w:bookmarkEnd w:id="7"/>
      <w:bookmarkEnd w:id="9"/>
      <w:r w:rsidRPr="005910A6" w:rsidR="00321FA6">
        <w:rPr>
          <w:rFonts w:eastAsia="Calibri" w:cs="Times New Roman"/>
          <w:color w:val="auto"/>
          <w:szCs w:val="24"/>
        </w:rPr>
        <w:t>“</w:t>
      </w:r>
      <w:bookmarkEnd w:id="8"/>
      <w:r w:rsidRPr="005910A6" w:rsidR="00321FA6">
        <w:rPr>
          <w:rFonts w:eastAsia="Calibri" w:cs="Times New Roman"/>
          <w:color w:val="auto"/>
          <w:szCs w:val="24"/>
        </w:rPr>
        <w:t>;</w:t>
      </w:r>
    </w:p>
    <w:p w:rsidRPr="005910A6" w:rsidR="00321FA6" w:rsidP="00E055AC" w:rsidRDefault="00321FA6" w14:paraId="293D5494" w14:textId="77777777">
      <w:pPr>
        <w:jc w:val="both"/>
        <w:rPr>
          <w:rFonts w:eastAsia="Calibri" w:cs="Times New Roman"/>
          <w:color w:val="auto"/>
          <w:szCs w:val="24"/>
        </w:rPr>
      </w:pPr>
    </w:p>
    <w:p w:rsidRPr="005910A6" w:rsidR="00321FA6" w:rsidP="00E055AC" w:rsidRDefault="00BC1BB1" w14:paraId="30E2774D" w14:textId="31390CB4">
      <w:pPr>
        <w:jc w:val="both"/>
        <w:rPr>
          <w:rFonts w:eastAsia="Calibri" w:cs="Times New Roman"/>
          <w:color w:val="auto"/>
          <w:szCs w:val="24"/>
        </w:rPr>
      </w:pPr>
      <w:r>
        <w:rPr>
          <w:rFonts w:eastAsia="Calibri" w:cs="Times New Roman"/>
          <w:b/>
          <w:bCs/>
          <w:color w:val="auto"/>
          <w:szCs w:val="24"/>
        </w:rPr>
        <w:t>7</w:t>
      </w:r>
      <w:r w:rsidRPr="005910A6" w:rsidR="00321FA6">
        <w:rPr>
          <w:rFonts w:eastAsia="Calibri" w:cs="Times New Roman"/>
          <w:b/>
          <w:bCs/>
          <w:color w:val="auto"/>
          <w:szCs w:val="24"/>
        </w:rPr>
        <w:t>)</w:t>
      </w:r>
      <w:r w:rsidRPr="005910A6" w:rsidR="00321FA6">
        <w:rPr>
          <w:rFonts w:eastAsia="Calibri" w:cs="Times New Roman"/>
          <w:color w:val="auto"/>
          <w:szCs w:val="24"/>
        </w:rPr>
        <w:t xml:space="preserve"> paragrahvi </w:t>
      </w:r>
      <w:bookmarkStart w:name="_Hlk208997202" w:id="10"/>
      <w:bookmarkStart w:name="_Hlk149078137" w:id="11"/>
      <w:r w:rsidRPr="005910A6" w:rsidR="00321FA6">
        <w:rPr>
          <w:rFonts w:eastAsia="Calibri" w:cs="Times New Roman"/>
          <w:color w:val="auto"/>
          <w:szCs w:val="24"/>
        </w:rPr>
        <w:t>9</w:t>
      </w:r>
      <w:r w:rsidRPr="005910A6" w:rsidR="007612F6">
        <w:rPr>
          <w:rFonts w:eastAsia="Calibri" w:cs="Times New Roman"/>
          <w:color w:val="auto"/>
          <w:szCs w:val="24"/>
          <w:vertAlign w:val="superscript"/>
        </w:rPr>
        <w:t>2</w:t>
      </w:r>
      <w:r w:rsidRPr="005910A6" w:rsidR="00321FA6">
        <w:rPr>
          <w:rFonts w:eastAsia="Calibri" w:cs="Times New Roman"/>
          <w:color w:val="auto"/>
          <w:szCs w:val="24"/>
        </w:rPr>
        <w:t xml:space="preserve"> lõi</w:t>
      </w:r>
      <w:r w:rsidRPr="005910A6" w:rsidR="007612F6">
        <w:rPr>
          <w:rFonts w:eastAsia="Calibri" w:cs="Times New Roman"/>
          <w:color w:val="auto"/>
          <w:szCs w:val="24"/>
        </w:rPr>
        <w:t>ge 7</w:t>
      </w:r>
      <w:r w:rsidRPr="005910A6" w:rsidR="007612F6">
        <w:rPr>
          <w:rFonts w:eastAsia="Calibri" w:cs="Times New Roman"/>
          <w:color w:val="auto"/>
          <w:szCs w:val="24"/>
          <w:vertAlign w:val="superscript"/>
        </w:rPr>
        <w:t>1</w:t>
      </w:r>
      <w:bookmarkEnd w:id="10"/>
      <w:r w:rsidRPr="005910A6" w:rsidR="007612F6">
        <w:rPr>
          <w:rFonts w:eastAsia="Calibri" w:cs="Times New Roman"/>
          <w:color w:val="auto"/>
          <w:szCs w:val="24"/>
        </w:rPr>
        <w:t xml:space="preserve"> muudetakse ja sõnastatakse järgmiselt:</w:t>
      </w:r>
      <w:r w:rsidRPr="005910A6" w:rsidR="00321FA6">
        <w:rPr>
          <w:rFonts w:eastAsia="Calibri" w:cs="Times New Roman"/>
          <w:color w:val="auto"/>
          <w:szCs w:val="24"/>
        </w:rPr>
        <w:t xml:space="preserve"> </w:t>
      </w:r>
      <w:bookmarkEnd w:id="11"/>
    </w:p>
    <w:p w:rsidRPr="005910A6" w:rsidR="007612F6" w:rsidP="00E055AC" w:rsidRDefault="007612F6" w14:paraId="2CF356C6" w14:textId="77777777">
      <w:pPr>
        <w:jc w:val="both"/>
        <w:rPr>
          <w:rFonts w:eastAsia="Calibri" w:cs="Times New Roman"/>
          <w:color w:val="auto"/>
          <w:szCs w:val="24"/>
        </w:rPr>
      </w:pPr>
    </w:p>
    <w:p w:rsidRPr="005910A6" w:rsidR="007612F6" w:rsidP="00E055AC" w:rsidRDefault="007612F6" w14:paraId="043F1B4E" w14:textId="3C34FDB3">
      <w:pPr>
        <w:jc w:val="both"/>
        <w:rPr>
          <w:color w:val="auto"/>
        </w:rPr>
      </w:pPr>
      <w:r w:rsidRPr="005910A6">
        <w:t>„(7</w:t>
      </w:r>
      <w:r w:rsidRPr="005910A6">
        <w:rPr>
          <w:vertAlign w:val="superscript"/>
        </w:rPr>
        <w:t>1</w:t>
      </w:r>
      <w:r w:rsidRPr="005910A6">
        <w:t xml:space="preserve">) </w:t>
      </w:r>
      <w:r w:rsidRPr="005910A6">
        <w:rPr>
          <w:color w:val="auto"/>
        </w:rPr>
        <w:t xml:space="preserve">Haldusorgan võib kasutada dokumendi taotluses või </w:t>
      </w:r>
      <w:r w:rsidRPr="005910A6" w:rsidR="005730C7">
        <w:rPr>
          <w:color w:val="auto"/>
        </w:rPr>
        <w:t xml:space="preserve">e-residendi </w:t>
      </w:r>
      <w:r w:rsidRPr="005910A6" w:rsidR="009436D2">
        <w:rPr>
          <w:color w:val="auto"/>
        </w:rPr>
        <w:t>elektroonilise identiteedi</w:t>
      </w:r>
      <w:r w:rsidRPr="005910A6" w:rsidR="005730C7">
        <w:rPr>
          <w:color w:val="auto"/>
        </w:rPr>
        <w:t xml:space="preserve"> vahendi</w:t>
      </w:r>
      <w:r w:rsidRPr="005910A6">
        <w:rPr>
          <w:color w:val="auto"/>
        </w:rPr>
        <w:t xml:space="preserve"> kasutamise õiguse taotluses </w:t>
      </w:r>
      <w:r w:rsidRPr="005910A6" w:rsidR="00BF4FC8">
        <w:rPr>
          <w:color w:val="auto"/>
        </w:rPr>
        <w:t xml:space="preserve">(edaspidi koos </w:t>
      </w:r>
      <w:r w:rsidRPr="005910A6" w:rsidR="00BF4FC8">
        <w:rPr>
          <w:i/>
          <w:iCs/>
          <w:color w:val="auto"/>
        </w:rPr>
        <w:t>taotlus</w:t>
      </w:r>
      <w:r w:rsidRPr="005910A6" w:rsidR="00BF4FC8">
        <w:rPr>
          <w:color w:val="auto"/>
        </w:rPr>
        <w:t xml:space="preserve">) </w:t>
      </w:r>
      <w:r w:rsidRPr="005910A6">
        <w:rPr>
          <w:color w:val="auto"/>
        </w:rPr>
        <w:t xml:space="preserve">esitatud kontaktandmeid, et saata isikule käesolevas seaduses sätestatud menetluse või selles väljaantud dokumendi või </w:t>
      </w:r>
      <w:r w:rsidRPr="005910A6" w:rsidR="005730C7">
        <w:rPr>
          <w:color w:val="auto"/>
        </w:rPr>
        <w:t xml:space="preserve">e-residendi </w:t>
      </w:r>
      <w:r w:rsidRPr="005910A6" w:rsidR="009436D2">
        <w:rPr>
          <w:color w:val="auto"/>
        </w:rPr>
        <w:t>elektroonilise identiteedi</w:t>
      </w:r>
      <w:r w:rsidRPr="005910A6" w:rsidR="005730C7">
        <w:rPr>
          <w:color w:val="auto"/>
        </w:rPr>
        <w:t xml:space="preserve"> vahendi </w:t>
      </w:r>
      <w:r w:rsidRPr="005910A6">
        <w:rPr>
          <w:color w:val="auto"/>
        </w:rPr>
        <w:t>kasutamise õiguse kohta teade.</w:t>
      </w:r>
      <w:r w:rsidRPr="005910A6" w:rsidR="0050465D">
        <w:rPr>
          <w:color w:val="auto"/>
        </w:rPr>
        <w:t>“;</w:t>
      </w:r>
    </w:p>
    <w:p w:rsidRPr="005910A6" w:rsidR="00321FA6" w:rsidP="00E055AC" w:rsidRDefault="00321FA6" w14:paraId="7B078E06" w14:textId="77777777">
      <w:pPr>
        <w:jc w:val="both"/>
        <w:rPr>
          <w:rFonts w:eastAsia="Calibri" w:cs="Times New Roman"/>
          <w:color w:val="auto"/>
          <w:szCs w:val="24"/>
        </w:rPr>
      </w:pPr>
    </w:p>
    <w:p w:rsidRPr="005910A6" w:rsidR="0069287D" w:rsidP="00E055AC" w:rsidRDefault="00BC1BB1" w14:paraId="28F6A492" w14:textId="74A93239">
      <w:pPr>
        <w:jc w:val="both"/>
        <w:rPr>
          <w:rFonts w:eastAsia="Calibri" w:cs="Times New Roman"/>
          <w:color w:val="auto"/>
          <w:szCs w:val="24"/>
        </w:rPr>
      </w:pPr>
      <w:bookmarkStart w:name="_Hlk133562704" w:id="12"/>
      <w:r>
        <w:rPr>
          <w:rFonts w:eastAsia="Calibri" w:cs="Times New Roman"/>
          <w:b/>
          <w:bCs/>
          <w:color w:val="auto"/>
          <w:szCs w:val="24"/>
        </w:rPr>
        <w:t>8</w:t>
      </w:r>
      <w:r w:rsidRPr="005910A6" w:rsidR="00321FA6">
        <w:rPr>
          <w:rFonts w:eastAsia="Calibri" w:cs="Times New Roman"/>
          <w:b/>
          <w:bCs/>
          <w:color w:val="auto"/>
          <w:szCs w:val="24"/>
        </w:rPr>
        <w:t>)</w:t>
      </w:r>
      <w:r w:rsidRPr="005910A6" w:rsidR="00321FA6">
        <w:rPr>
          <w:rFonts w:eastAsia="Calibri" w:cs="Times New Roman"/>
          <w:color w:val="auto"/>
          <w:szCs w:val="24"/>
        </w:rPr>
        <w:t xml:space="preserve"> </w:t>
      </w:r>
      <w:r w:rsidRPr="005910A6" w:rsidR="0050465D">
        <w:rPr>
          <w:rFonts w:eastAsia="Calibri" w:cs="Times New Roman"/>
          <w:color w:val="auto"/>
          <w:szCs w:val="24"/>
        </w:rPr>
        <w:t xml:space="preserve">paragrahvi </w:t>
      </w:r>
      <w:bookmarkStart w:name="_Hlk208997557" w:id="13"/>
      <w:r w:rsidRPr="005910A6" w:rsidR="0050465D">
        <w:rPr>
          <w:rFonts w:eastAsia="Calibri" w:cs="Times New Roman"/>
          <w:color w:val="auto"/>
          <w:szCs w:val="24"/>
        </w:rPr>
        <w:t>9</w:t>
      </w:r>
      <w:r w:rsidRPr="005910A6" w:rsidR="0050465D">
        <w:rPr>
          <w:rFonts w:eastAsia="Calibri" w:cs="Times New Roman"/>
          <w:color w:val="auto"/>
          <w:szCs w:val="24"/>
          <w:vertAlign w:val="superscript"/>
        </w:rPr>
        <w:t>2</w:t>
      </w:r>
      <w:r w:rsidRPr="005910A6" w:rsidR="0050465D">
        <w:rPr>
          <w:rFonts w:eastAsia="Calibri" w:cs="Times New Roman"/>
          <w:color w:val="auto"/>
          <w:szCs w:val="24"/>
        </w:rPr>
        <w:t xml:space="preserve"> lõi</w:t>
      </w:r>
      <w:r w:rsidRPr="005910A6" w:rsidR="0069287D">
        <w:rPr>
          <w:rFonts w:eastAsia="Calibri" w:cs="Times New Roman"/>
          <w:color w:val="auto"/>
          <w:szCs w:val="24"/>
        </w:rPr>
        <w:t>ge</w:t>
      </w:r>
      <w:r w:rsidRPr="005910A6" w:rsidR="0050465D">
        <w:rPr>
          <w:rFonts w:eastAsia="Calibri" w:cs="Times New Roman"/>
          <w:color w:val="auto"/>
          <w:szCs w:val="24"/>
        </w:rPr>
        <w:t xml:space="preserve"> 8</w:t>
      </w:r>
      <w:bookmarkEnd w:id="13"/>
      <w:r w:rsidRPr="005910A6" w:rsidR="0069287D">
        <w:rPr>
          <w:rFonts w:eastAsia="Calibri" w:cs="Times New Roman"/>
          <w:color w:val="auto"/>
          <w:szCs w:val="24"/>
        </w:rPr>
        <w:t xml:space="preserve"> muudetakse ja sõnastatakse järgmiselt:</w:t>
      </w:r>
    </w:p>
    <w:p w:rsidRPr="005910A6" w:rsidR="0069287D" w:rsidP="00E055AC" w:rsidRDefault="0069287D" w14:paraId="38DE3989" w14:textId="77777777">
      <w:pPr>
        <w:jc w:val="both"/>
        <w:rPr>
          <w:rFonts w:eastAsia="Calibri" w:cs="Times New Roman"/>
          <w:color w:val="auto"/>
          <w:szCs w:val="24"/>
        </w:rPr>
      </w:pPr>
    </w:p>
    <w:p w:rsidRPr="005910A6" w:rsidR="00321FA6" w:rsidP="00E055AC" w:rsidRDefault="0069287D" w14:paraId="7415680E" w14:textId="01BEE7CC">
      <w:pPr>
        <w:jc w:val="both"/>
        <w:rPr>
          <w:rFonts w:eastAsia="Calibri" w:cs="Times New Roman"/>
          <w:color w:val="auto"/>
          <w:szCs w:val="24"/>
        </w:rPr>
      </w:pPr>
      <w:r w:rsidRPr="005910A6">
        <w:rPr>
          <w:rFonts w:eastAsia="Calibri" w:cs="Times New Roman"/>
          <w:color w:val="auto"/>
          <w:szCs w:val="24"/>
        </w:rPr>
        <w:t>„(8)</w:t>
      </w:r>
      <w:bookmarkStart w:name="_Hlk208997581" w:id="14"/>
      <w:r w:rsidRPr="005910A6">
        <w:rPr>
          <w:rFonts w:eastAsia="Calibri" w:cs="Times New Roman"/>
          <w:color w:val="auto"/>
          <w:szCs w:val="24"/>
        </w:rPr>
        <w:t xml:space="preserve"> </w:t>
      </w:r>
      <w:r w:rsidRPr="005910A6">
        <w:rPr>
          <w:rFonts w:eastAsia="Aptos" w:cs="Times New Roman"/>
          <w:color w:val="auto"/>
          <w:szCs w:val="24"/>
        </w:rPr>
        <w:t>Haldusorgan võib edastada käesoleva seaduse § 15</w:t>
      </w:r>
      <w:r w:rsidRPr="005910A6">
        <w:rPr>
          <w:rFonts w:eastAsia="Aptos" w:cs="Times New Roman"/>
          <w:color w:val="auto"/>
          <w:szCs w:val="24"/>
          <w:vertAlign w:val="superscript"/>
        </w:rPr>
        <w:t>2</w:t>
      </w:r>
      <w:r w:rsidRPr="005910A6">
        <w:rPr>
          <w:rFonts w:eastAsia="Aptos" w:cs="Times New Roman"/>
          <w:color w:val="auto"/>
          <w:szCs w:val="24"/>
        </w:rPr>
        <w:t xml:space="preserve"> lõikes 3 nimetatud andmeid kolmandale isikule selleks, et selgitada välja ja kontrollida käesolevas seaduses sätestatud menetlustes tähtsust omavaid asjaolusid.</w:t>
      </w:r>
      <w:r w:rsidRPr="005910A6" w:rsidR="0050465D">
        <w:rPr>
          <w:rFonts w:eastAsia="Calibri" w:cs="Times New Roman"/>
          <w:color w:val="auto"/>
          <w:szCs w:val="24"/>
        </w:rPr>
        <w:t>“</w:t>
      </w:r>
      <w:bookmarkEnd w:id="14"/>
      <w:r w:rsidRPr="005910A6" w:rsidR="0050465D">
        <w:rPr>
          <w:rFonts w:eastAsia="Calibri" w:cs="Times New Roman"/>
          <w:color w:val="auto"/>
          <w:szCs w:val="24"/>
        </w:rPr>
        <w:t>;</w:t>
      </w:r>
    </w:p>
    <w:p w:rsidRPr="005910A6" w:rsidR="00321FA6" w:rsidP="00E055AC" w:rsidRDefault="00321FA6" w14:paraId="7445E781" w14:textId="77777777">
      <w:pPr>
        <w:jc w:val="both"/>
        <w:rPr>
          <w:rFonts w:eastAsia="Calibri" w:cs="Times New Roman"/>
          <w:color w:val="auto"/>
          <w:szCs w:val="24"/>
        </w:rPr>
      </w:pPr>
    </w:p>
    <w:p w:rsidRPr="005910A6" w:rsidR="00321FA6" w:rsidP="00E055AC" w:rsidRDefault="00BC1BB1" w14:paraId="47819A27" w14:textId="744AEF88">
      <w:pPr>
        <w:jc w:val="both"/>
        <w:rPr>
          <w:rFonts w:eastAsia="Calibri" w:cs="Times New Roman"/>
          <w:color w:val="auto"/>
          <w:szCs w:val="24"/>
        </w:rPr>
      </w:pPr>
      <w:r>
        <w:rPr>
          <w:rFonts w:eastAsia="Calibri" w:cs="Times New Roman"/>
          <w:b/>
          <w:bCs/>
          <w:color w:val="auto"/>
          <w:szCs w:val="24"/>
        </w:rPr>
        <w:t>9</w:t>
      </w:r>
      <w:r w:rsidRPr="005910A6" w:rsidR="00321FA6">
        <w:rPr>
          <w:rFonts w:eastAsia="Calibri" w:cs="Times New Roman"/>
          <w:b/>
          <w:bCs/>
          <w:color w:val="auto"/>
          <w:szCs w:val="24"/>
        </w:rPr>
        <w:t>)</w:t>
      </w:r>
      <w:r w:rsidRPr="005910A6" w:rsidR="00321FA6">
        <w:rPr>
          <w:rFonts w:eastAsia="Calibri" w:cs="Times New Roman"/>
          <w:color w:val="auto"/>
          <w:szCs w:val="24"/>
        </w:rPr>
        <w:t xml:space="preserve"> paragrahvi 9</w:t>
      </w:r>
      <w:r w:rsidRPr="005910A6" w:rsidR="00321FA6">
        <w:rPr>
          <w:rFonts w:eastAsia="Calibri" w:cs="Times New Roman"/>
          <w:color w:val="auto"/>
          <w:szCs w:val="24"/>
          <w:vertAlign w:val="superscript"/>
        </w:rPr>
        <w:t>2</w:t>
      </w:r>
      <w:r w:rsidRPr="005910A6" w:rsidR="00321FA6">
        <w:rPr>
          <w:rFonts w:eastAsia="Calibri" w:cs="Times New Roman"/>
          <w:color w:val="auto"/>
          <w:szCs w:val="24"/>
        </w:rPr>
        <w:t xml:space="preserve"> lõi</w:t>
      </w:r>
      <w:r w:rsidRPr="005910A6" w:rsidR="0050465D">
        <w:rPr>
          <w:rFonts w:eastAsia="Calibri" w:cs="Times New Roman"/>
          <w:color w:val="auto"/>
          <w:szCs w:val="24"/>
        </w:rPr>
        <w:t>ge 8</w:t>
      </w:r>
      <w:r w:rsidRPr="005910A6" w:rsidR="0050465D">
        <w:rPr>
          <w:rFonts w:eastAsia="Calibri" w:cs="Times New Roman"/>
          <w:color w:val="auto"/>
          <w:szCs w:val="24"/>
          <w:vertAlign w:val="superscript"/>
        </w:rPr>
        <w:t>2</w:t>
      </w:r>
      <w:r w:rsidRPr="005910A6" w:rsidR="0050465D">
        <w:rPr>
          <w:rFonts w:eastAsia="Calibri" w:cs="Times New Roman"/>
          <w:color w:val="auto"/>
          <w:szCs w:val="24"/>
        </w:rPr>
        <w:t xml:space="preserve"> muudetakse ja sõnastatakse järgmiselt:</w:t>
      </w:r>
    </w:p>
    <w:p w:rsidRPr="005910A6" w:rsidR="0050465D" w:rsidP="00E055AC" w:rsidRDefault="0050465D" w14:paraId="0FABEA2C" w14:textId="77777777">
      <w:pPr>
        <w:jc w:val="both"/>
        <w:rPr>
          <w:rFonts w:eastAsia="Calibri" w:cs="Times New Roman"/>
          <w:color w:val="auto"/>
          <w:szCs w:val="24"/>
        </w:rPr>
      </w:pPr>
    </w:p>
    <w:p w:rsidRPr="005910A6" w:rsidR="0050465D" w:rsidP="00E055AC" w:rsidRDefault="0050465D" w14:paraId="33BBF495" w14:textId="00CFE677">
      <w:pPr>
        <w:jc w:val="both"/>
        <w:rPr>
          <w:rFonts w:eastAsia="Calibri" w:cs="Times New Roman"/>
          <w:color w:val="auto"/>
          <w:szCs w:val="24"/>
        </w:rPr>
      </w:pPr>
      <w:r w:rsidRPr="005910A6">
        <w:rPr>
          <w:rFonts w:eastAsia="Calibri" w:cs="Times New Roman"/>
          <w:color w:val="auto"/>
          <w:szCs w:val="24"/>
        </w:rPr>
        <w:t>„(8</w:t>
      </w:r>
      <w:r w:rsidRPr="005910A6">
        <w:rPr>
          <w:rFonts w:eastAsia="Calibri" w:cs="Times New Roman"/>
          <w:color w:val="auto"/>
          <w:szCs w:val="24"/>
          <w:vertAlign w:val="superscript"/>
        </w:rPr>
        <w:t>2</w:t>
      </w:r>
      <w:r w:rsidRPr="005910A6">
        <w:rPr>
          <w:rFonts w:eastAsia="Calibri" w:cs="Times New Roman"/>
          <w:color w:val="auto"/>
          <w:szCs w:val="24"/>
        </w:rPr>
        <w:t xml:space="preserve">) Politsei- ja Piirivalveamet võib edastada riigi poolt ettevõtlus- ja elamumajanduslaenude tagamiseks asutatud sihtasutusele (edaspidi sihtasutus) päringu peale e-residendi </w:t>
      </w:r>
      <w:r w:rsidRPr="005910A6" w:rsidR="009436D2">
        <w:rPr>
          <w:color w:val="auto"/>
        </w:rPr>
        <w:t>elektroonilise identiteedi</w:t>
      </w:r>
      <w:r w:rsidRPr="005910A6" w:rsidR="00A66CE1">
        <w:rPr>
          <w:rFonts w:eastAsia="Calibri" w:cs="Times New Roman"/>
          <w:color w:val="auto"/>
          <w:szCs w:val="24"/>
        </w:rPr>
        <w:t xml:space="preserve"> vahendi</w:t>
      </w:r>
      <w:r w:rsidRPr="005910A6">
        <w:rPr>
          <w:rFonts w:eastAsia="Calibri" w:cs="Times New Roman"/>
          <w:color w:val="auto"/>
          <w:szCs w:val="24"/>
        </w:rPr>
        <w:t xml:space="preserve"> kasutamise õiguse kohta ja selle õiguse menetluses kogutud järgmisi andmeid:</w:t>
      </w:r>
    </w:p>
    <w:p w:rsidRPr="005910A6" w:rsidR="0050465D" w:rsidP="00E055AC" w:rsidRDefault="0050465D" w14:paraId="4CA2C827" w14:textId="08EA9900">
      <w:pPr>
        <w:jc w:val="both"/>
        <w:rPr>
          <w:rFonts w:eastAsia="Calibri" w:cs="Times New Roman"/>
          <w:color w:val="auto"/>
          <w:szCs w:val="24"/>
        </w:rPr>
      </w:pPr>
      <w:r w:rsidRPr="005910A6">
        <w:rPr>
          <w:rFonts w:eastAsia="Calibri" w:cs="Times New Roman"/>
          <w:color w:val="auto"/>
          <w:szCs w:val="24"/>
        </w:rPr>
        <w:t>1) e-residendi ees- ja perekonnanimi, isikukood või selle puudumise korral sünniaeg, sugu, kodakondsus ning kontaktandmed;</w:t>
      </w:r>
    </w:p>
    <w:p w:rsidRPr="005910A6" w:rsidR="0050465D" w:rsidP="00E055AC" w:rsidRDefault="0050465D" w14:paraId="1BE559B6" w14:textId="3AE7E4BD">
      <w:pPr>
        <w:jc w:val="both"/>
        <w:rPr>
          <w:rFonts w:eastAsia="Calibri" w:cs="Times New Roman"/>
          <w:color w:val="auto"/>
          <w:szCs w:val="24"/>
        </w:rPr>
      </w:pPr>
      <w:r w:rsidRPr="005910A6">
        <w:rPr>
          <w:rFonts w:eastAsia="Calibri" w:cs="Times New Roman"/>
          <w:color w:val="auto"/>
          <w:szCs w:val="24"/>
        </w:rPr>
        <w:t xml:space="preserve">2) e-residendi </w:t>
      </w:r>
      <w:r w:rsidRPr="005910A6" w:rsidR="009436D2">
        <w:rPr>
          <w:color w:val="auto"/>
        </w:rPr>
        <w:t>elektroonilise identiteedi</w:t>
      </w:r>
      <w:r w:rsidRPr="005910A6" w:rsidR="00A66CE1">
        <w:rPr>
          <w:rFonts w:eastAsia="Calibri" w:cs="Times New Roman"/>
          <w:color w:val="auto"/>
          <w:szCs w:val="24"/>
        </w:rPr>
        <w:t xml:space="preserve"> vahendi </w:t>
      </w:r>
      <w:r w:rsidRPr="005910A6">
        <w:rPr>
          <w:rFonts w:eastAsia="Calibri" w:cs="Times New Roman"/>
          <w:color w:val="auto"/>
          <w:szCs w:val="24"/>
        </w:rPr>
        <w:t xml:space="preserve">kasutamise õiguse </w:t>
      </w:r>
      <w:r w:rsidRPr="005910A6" w:rsidR="00340E34">
        <w:rPr>
          <w:rFonts w:eastAsia="Calibri" w:cs="Times New Roman"/>
          <w:color w:val="auto"/>
          <w:szCs w:val="24"/>
        </w:rPr>
        <w:t xml:space="preserve">ja </w:t>
      </w:r>
      <w:r w:rsidRPr="005910A6" w:rsidR="005D16A8">
        <w:rPr>
          <w:rFonts w:eastAsia="Calibri" w:cs="Times New Roman"/>
          <w:color w:val="auto"/>
          <w:szCs w:val="24"/>
        </w:rPr>
        <w:t xml:space="preserve">e-residendi </w:t>
      </w:r>
      <w:r w:rsidRPr="005910A6" w:rsidR="005D16A8">
        <w:rPr>
          <w:color w:val="auto"/>
        </w:rPr>
        <w:t>elektroonilise identiteedi</w:t>
      </w:r>
      <w:r w:rsidRPr="005910A6" w:rsidR="005D16A8">
        <w:rPr>
          <w:rFonts w:eastAsia="Calibri" w:cs="Times New Roman"/>
          <w:color w:val="auto"/>
          <w:szCs w:val="24"/>
        </w:rPr>
        <w:t xml:space="preserve"> vahendi</w:t>
      </w:r>
      <w:r w:rsidRPr="005910A6" w:rsidR="00340E34">
        <w:rPr>
          <w:rFonts w:eastAsia="Calibri" w:cs="Times New Roman"/>
          <w:color w:val="auto"/>
          <w:szCs w:val="24"/>
        </w:rPr>
        <w:t xml:space="preserve"> </w:t>
      </w:r>
      <w:r w:rsidRPr="005910A6">
        <w:rPr>
          <w:rFonts w:eastAsia="Calibri" w:cs="Times New Roman"/>
          <w:color w:val="auto"/>
          <w:szCs w:val="24"/>
        </w:rPr>
        <w:t>kehtivusaeg;</w:t>
      </w:r>
    </w:p>
    <w:p w:rsidRPr="005910A6" w:rsidR="0050465D" w:rsidP="00E055AC" w:rsidRDefault="0050465D" w14:paraId="20583E83" w14:textId="0F794745">
      <w:pPr>
        <w:jc w:val="both"/>
        <w:rPr>
          <w:rFonts w:eastAsia="Calibri" w:cs="Times New Roman"/>
          <w:color w:val="auto"/>
          <w:szCs w:val="24"/>
        </w:rPr>
      </w:pPr>
      <w:r w:rsidRPr="005910A6">
        <w:rPr>
          <w:rFonts w:eastAsia="Calibri" w:cs="Times New Roman"/>
          <w:color w:val="auto"/>
          <w:szCs w:val="24"/>
        </w:rPr>
        <w:t xml:space="preserve">3) e-residendi </w:t>
      </w:r>
      <w:r w:rsidRPr="005910A6" w:rsidR="009436D2">
        <w:rPr>
          <w:color w:val="auto"/>
        </w:rPr>
        <w:t>elektroonilise identiteedi</w:t>
      </w:r>
      <w:r w:rsidRPr="005910A6" w:rsidR="00A66CE1">
        <w:rPr>
          <w:rFonts w:eastAsia="Calibri" w:cs="Times New Roman"/>
          <w:color w:val="auto"/>
          <w:szCs w:val="24"/>
        </w:rPr>
        <w:t xml:space="preserve"> vahendi </w:t>
      </w:r>
      <w:r w:rsidRPr="005910A6">
        <w:rPr>
          <w:rFonts w:eastAsia="Calibri" w:cs="Times New Roman"/>
          <w:color w:val="auto"/>
          <w:szCs w:val="24"/>
        </w:rPr>
        <w:t>kasutamise õiguse taotlemise eesmärk ja plaanitava tegevuse kirjeldus ning taotlemise põhjendus.</w:t>
      </w:r>
      <w:r w:rsidRPr="005910A6" w:rsidR="00477040">
        <w:rPr>
          <w:rFonts w:eastAsia="Calibri" w:cs="Times New Roman"/>
          <w:color w:val="auto"/>
          <w:szCs w:val="24"/>
        </w:rPr>
        <w:t>“;</w:t>
      </w:r>
    </w:p>
    <w:p w:rsidRPr="005910A6" w:rsidR="00321FA6" w:rsidP="00E055AC" w:rsidRDefault="00321FA6" w14:paraId="545101E1" w14:textId="77777777">
      <w:pPr>
        <w:jc w:val="both"/>
        <w:rPr>
          <w:rFonts w:eastAsia="Calibri" w:cs="Times New Roman"/>
          <w:color w:val="auto"/>
          <w:szCs w:val="24"/>
        </w:rPr>
      </w:pPr>
      <w:bookmarkStart w:name="_Hlk144132514" w:id="15"/>
    </w:p>
    <w:p w:rsidRPr="005910A6" w:rsidR="00321FA6" w:rsidP="00E055AC" w:rsidRDefault="00BC1BB1" w14:paraId="42C1F8C5" w14:textId="563F390E">
      <w:pPr>
        <w:jc w:val="both"/>
        <w:rPr>
          <w:rFonts w:eastAsia="Calibri" w:cs="Times New Roman"/>
          <w:color w:val="auto"/>
          <w:szCs w:val="24"/>
        </w:rPr>
      </w:pPr>
      <w:r>
        <w:rPr>
          <w:rFonts w:eastAsia="Calibri" w:cs="Times New Roman"/>
          <w:b/>
          <w:bCs/>
          <w:color w:val="auto"/>
          <w:szCs w:val="24"/>
        </w:rPr>
        <w:t>10</w:t>
      </w:r>
      <w:r w:rsidRPr="005910A6" w:rsidR="00321FA6">
        <w:rPr>
          <w:rFonts w:eastAsia="Calibri" w:cs="Times New Roman"/>
          <w:b/>
          <w:bCs/>
          <w:color w:val="auto"/>
          <w:szCs w:val="24"/>
        </w:rPr>
        <w:t>)</w:t>
      </w:r>
      <w:r w:rsidRPr="005910A6" w:rsidR="00321FA6">
        <w:rPr>
          <w:rFonts w:eastAsia="Calibri" w:cs="Times New Roman"/>
          <w:color w:val="auto"/>
          <w:szCs w:val="24"/>
        </w:rPr>
        <w:t xml:space="preserve"> </w:t>
      </w:r>
      <w:bookmarkStart w:name="_Hlk209600735" w:id="16"/>
      <w:r w:rsidRPr="005910A6" w:rsidR="00321FA6">
        <w:rPr>
          <w:rFonts w:eastAsia="Calibri" w:cs="Times New Roman"/>
          <w:color w:val="auto"/>
          <w:szCs w:val="24"/>
        </w:rPr>
        <w:t xml:space="preserve">paragrahvi </w:t>
      </w:r>
      <w:bookmarkStart w:name="_Hlk148963267" w:id="17"/>
      <w:r w:rsidRPr="005910A6" w:rsidR="00321FA6">
        <w:rPr>
          <w:rFonts w:eastAsia="Calibri" w:cs="Times New Roman"/>
          <w:color w:val="auto"/>
          <w:szCs w:val="24"/>
        </w:rPr>
        <w:t>9</w:t>
      </w:r>
      <w:r w:rsidRPr="005910A6" w:rsidR="00321FA6">
        <w:rPr>
          <w:rFonts w:eastAsia="Calibri" w:cs="Times New Roman"/>
          <w:color w:val="auto"/>
          <w:szCs w:val="24"/>
          <w:vertAlign w:val="superscript"/>
        </w:rPr>
        <w:t>2</w:t>
      </w:r>
      <w:r w:rsidRPr="005910A6" w:rsidR="00321FA6">
        <w:rPr>
          <w:rFonts w:eastAsia="Calibri" w:cs="Times New Roman"/>
          <w:color w:val="auto"/>
          <w:szCs w:val="24"/>
        </w:rPr>
        <w:t xml:space="preserve"> lõige 8</w:t>
      </w:r>
      <w:r w:rsidRPr="005910A6" w:rsidR="00FC03F1">
        <w:rPr>
          <w:rFonts w:eastAsia="Calibri" w:cs="Times New Roman"/>
          <w:color w:val="auto"/>
          <w:szCs w:val="24"/>
          <w:vertAlign w:val="superscript"/>
        </w:rPr>
        <w:t>4</w:t>
      </w:r>
      <w:r w:rsidRPr="005910A6" w:rsidR="00FC03F1">
        <w:rPr>
          <w:rFonts w:eastAsia="Calibri" w:cs="Times New Roman"/>
          <w:color w:val="auto"/>
          <w:szCs w:val="24"/>
        </w:rPr>
        <w:t xml:space="preserve"> muudetakse </w:t>
      </w:r>
      <w:r w:rsidRPr="005910A6" w:rsidR="00321FA6">
        <w:rPr>
          <w:rFonts w:eastAsia="Calibri" w:cs="Times New Roman"/>
          <w:color w:val="auto"/>
          <w:szCs w:val="24"/>
        </w:rPr>
        <w:t xml:space="preserve">ja </w:t>
      </w:r>
      <w:r w:rsidRPr="005910A6" w:rsidR="00FC03F1">
        <w:rPr>
          <w:rFonts w:eastAsia="Calibri" w:cs="Times New Roman"/>
          <w:color w:val="auto"/>
          <w:szCs w:val="24"/>
        </w:rPr>
        <w:t>sõnastatakse järgmiselt:</w:t>
      </w:r>
      <w:bookmarkEnd w:id="17"/>
    </w:p>
    <w:p w:rsidRPr="005910A6" w:rsidR="00FC03F1" w:rsidP="00E055AC" w:rsidRDefault="00FC03F1" w14:paraId="5CE43951" w14:textId="77777777">
      <w:pPr>
        <w:jc w:val="both"/>
        <w:rPr>
          <w:rFonts w:eastAsia="Calibri" w:cs="Times New Roman"/>
          <w:color w:val="auto"/>
          <w:szCs w:val="24"/>
        </w:rPr>
      </w:pPr>
    </w:p>
    <w:p w:rsidRPr="005910A6" w:rsidR="00FC03F1" w:rsidP="00E055AC" w:rsidRDefault="00FC03F1" w14:paraId="57320CAD" w14:textId="59764C3D">
      <w:pPr>
        <w:jc w:val="both"/>
        <w:rPr>
          <w:rFonts w:eastAsia="Calibri" w:cs="Times New Roman"/>
          <w:color w:val="auto"/>
          <w:szCs w:val="24"/>
        </w:rPr>
      </w:pPr>
      <w:r w:rsidRPr="005910A6">
        <w:rPr>
          <w:rFonts w:eastAsia="Calibri" w:cs="Times New Roman"/>
          <w:color w:val="auto"/>
          <w:szCs w:val="24"/>
        </w:rPr>
        <w:t>„(8</w:t>
      </w:r>
      <w:r w:rsidRPr="005910A6">
        <w:rPr>
          <w:rFonts w:eastAsia="Calibri" w:cs="Times New Roman"/>
          <w:color w:val="auto"/>
          <w:szCs w:val="24"/>
          <w:vertAlign w:val="superscript"/>
        </w:rPr>
        <w:t>4</w:t>
      </w:r>
      <w:r w:rsidRPr="005910A6">
        <w:rPr>
          <w:rFonts w:eastAsia="Calibri" w:cs="Times New Roman"/>
          <w:color w:val="auto"/>
          <w:szCs w:val="24"/>
        </w:rPr>
        <w:t>) Sihtasutus säilitab käesoleva paragrahvi lõikes 8</w:t>
      </w:r>
      <w:r w:rsidRPr="005910A6">
        <w:rPr>
          <w:rFonts w:eastAsia="Calibri" w:cs="Times New Roman"/>
          <w:color w:val="auto"/>
          <w:szCs w:val="24"/>
          <w:vertAlign w:val="superscript"/>
        </w:rPr>
        <w:t>2</w:t>
      </w:r>
      <w:r w:rsidRPr="005910A6">
        <w:rPr>
          <w:rFonts w:eastAsia="Calibri" w:cs="Times New Roman"/>
          <w:color w:val="auto"/>
          <w:szCs w:val="24"/>
        </w:rPr>
        <w:t xml:space="preserve"> nimetatud andmeid kuus aastat </w:t>
      </w:r>
      <w:r w:rsidRPr="005910A6" w:rsidR="00AA41EB">
        <w:rPr>
          <w:rFonts w:eastAsia="Calibri" w:cs="Times New Roman"/>
          <w:color w:val="auto"/>
          <w:szCs w:val="24"/>
        </w:rPr>
        <w:t xml:space="preserve">e-residendi digitaalse isikutunnistuse </w:t>
      </w:r>
      <w:r w:rsidRPr="005910A6" w:rsidR="008F6D45">
        <w:rPr>
          <w:rFonts w:eastAsia="Calibri" w:cs="Times New Roman"/>
          <w:color w:val="auto"/>
          <w:szCs w:val="24"/>
        </w:rPr>
        <w:t xml:space="preserve">väljaandmisest või </w:t>
      </w:r>
      <w:r w:rsidRPr="005910A6">
        <w:rPr>
          <w:rFonts w:eastAsia="Calibri" w:cs="Times New Roman"/>
          <w:color w:val="auto"/>
          <w:szCs w:val="24"/>
        </w:rPr>
        <w:t xml:space="preserve">e-residendi </w:t>
      </w:r>
      <w:r w:rsidRPr="005910A6" w:rsidR="009436D2">
        <w:rPr>
          <w:color w:val="auto"/>
        </w:rPr>
        <w:t>elektroonilise identiteedi</w:t>
      </w:r>
      <w:r w:rsidRPr="005910A6" w:rsidR="00536708">
        <w:rPr>
          <w:rFonts w:eastAsia="Calibri" w:cs="Times New Roman"/>
          <w:color w:val="auto"/>
          <w:szCs w:val="24"/>
        </w:rPr>
        <w:t xml:space="preserve"> vahendi </w:t>
      </w:r>
      <w:r w:rsidRPr="005910A6">
        <w:rPr>
          <w:rFonts w:eastAsia="Calibri" w:cs="Times New Roman"/>
          <w:color w:val="auto"/>
          <w:szCs w:val="24"/>
        </w:rPr>
        <w:t>kasutamise õiguse andmisest arvates või kuni</w:t>
      </w:r>
      <w:r w:rsidRPr="005910A6" w:rsidR="00AA41EB">
        <w:rPr>
          <w:rFonts w:eastAsia="Calibri" w:cs="Times New Roman"/>
          <w:color w:val="auto"/>
          <w:szCs w:val="24"/>
        </w:rPr>
        <w:t xml:space="preserve"> </w:t>
      </w:r>
      <w:r w:rsidRPr="005910A6" w:rsidR="008F6D45">
        <w:rPr>
          <w:rFonts w:eastAsia="Calibri" w:cs="Times New Roman"/>
          <w:color w:val="auto"/>
          <w:szCs w:val="24"/>
        </w:rPr>
        <w:t xml:space="preserve">e-residendi digitaalse isikutunnistuse või </w:t>
      </w:r>
      <w:r w:rsidRPr="005910A6" w:rsidR="00AA41EB">
        <w:rPr>
          <w:rFonts w:eastAsia="Calibri" w:cs="Times New Roman"/>
          <w:color w:val="auto"/>
          <w:szCs w:val="24"/>
        </w:rPr>
        <w:t>e-residendi</w:t>
      </w:r>
      <w:r w:rsidRPr="005910A6" w:rsidR="009436D2">
        <w:rPr>
          <w:color w:val="auto"/>
        </w:rPr>
        <w:t xml:space="preserve"> elektroonilise identiteedi</w:t>
      </w:r>
      <w:r w:rsidRPr="005910A6" w:rsidR="00536708">
        <w:rPr>
          <w:rFonts w:eastAsia="Calibri" w:cs="Times New Roman"/>
          <w:color w:val="auto"/>
          <w:szCs w:val="24"/>
        </w:rPr>
        <w:t xml:space="preserve"> vahendi </w:t>
      </w:r>
      <w:r w:rsidRPr="005910A6" w:rsidR="00AA41EB">
        <w:rPr>
          <w:rFonts w:eastAsia="Calibri" w:cs="Times New Roman"/>
          <w:color w:val="auto"/>
          <w:szCs w:val="24"/>
        </w:rPr>
        <w:t>kasutamise õiguse kehtetuks tunnistamiseni</w:t>
      </w:r>
      <w:r w:rsidRPr="005910A6">
        <w:rPr>
          <w:rFonts w:eastAsia="Calibri" w:cs="Times New Roman"/>
          <w:color w:val="auto"/>
          <w:szCs w:val="24"/>
        </w:rPr>
        <w:t>.</w:t>
      </w:r>
      <w:r w:rsidRPr="005910A6" w:rsidR="00C8665C">
        <w:rPr>
          <w:rFonts w:eastAsia="Calibri" w:cs="Times New Roman"/>
          <w:color w:val="auto"/>
          <w:szCs w:val="24"/>
        </w:rPr>
        <w:t>“;</w:t>
      </w:r>
      <w:bookmarkEnd w:id="16"/>
    </w:p>
    <w:bookmarkEnd w:id="15"/>
    <w:p w:rsidRPr="005910A6" w:rsidR="00321FA6" w:rsidP="00E055AC" w:rsidRDefault="00321FA6" w14:paraId="267163DA" w14:textId="77777777">
      <w:pPr>
        <w:jc w:val="both"/>
        <w:rPr>
          <w:rFonts w:eastAsia="Calibri" w:cs="Times New Roman"/>
          <w:b/>
          <w:bCs/>
          <w:color w:val="auto"/>
          <w:szCs w:val="24"/>
        </w:rPr>
      </w:pPr>
    </w:p>
    <w:p w:rsidRPr="005910A6" w:rsidR="008F6D45" w:rsidP="00E055AC" w:rsidRDefault="00BC1BB1" w14:paraId="414294A1" w14:textId="0F9BD5A0">
      <w:pPr>
        <w:jc w:val="both"/>
        <w:rPr>
          <w:rFonts w:eastAsia="Calibri" w:cs="Times New Roman"/>
          <w:color w:val="auto"/>
          <w:szCs w:val="24"/>
        </w:rPr>
      </w:pPr>
      <w:r>
        <w:rPr>
          <w:rFonts w:eastAsia="Calibri" w:cs="Times New Roman"/>
          <w:b/>
          <w:bCs/>
          <w:color w:val="auto"/>
          <w:szCs w:val="24"/>
        </w:rPr>
        <w:t>11</w:t>
      </w:r>
      <w:r w:rsidRPr="005910A6" w:rsidR="008F6D45">
        <w:rPr>
          <w:rFonts w:eastAsia="Calibri" w:cs="Times New Roman"/>
          <w:b/>
          <w:bCs/>
          <w:color w:val="auto"/>
          <w:szCs w:val="24"/>
        </w:rPr>
        <w:t xml:space="preserve">) </w:t>
      </w:r>
      <w:r w:rsidRPr="005910A6" w:rsidR="008F6D45">
        <w:rPr>
          <w:rFonts w:eastAsia="Calibri" w:cs="Times New Roman"/>
          <w:color w:val="auto"/>
          <w:szCs w:val="24"/>
        </w:rPr>
        <w:t>paragrahvi 9</w:t>
      </w:r>
      <w:r w:rsidRPr="005910A6" w:rsidR="008F6D45">
        <w:rPr>
          <w:rFonts w:eastAsia="Calibri" w:cs="Times New Roman"/>
          <w:color w:val="auto"/>
          <w:szCs w:val="24"/>
          <w:vertAlign w:val="superscript"/>
        </w:rPr>
        <w:t>2</w:t>
      </w:r>
      <w:r w:rsidRPr="005910A6" w:rsidR="008F6D45">
        <w:rPr>
          <w:rFonts w:eastAsia="Calibri" w:cs="Times New Roman"/>
          <w:color w:val="auto"/>
          <w:szCs w:val="24"/>
        </w:rPr>
        <w:t xml:space="preserve"> lõige 8</w:t>
      </w:r>
      <w:r w:rsidRPr="005910A6" w:rsidR="008F6D45">
        <w:rPr>
          <w:rFonts w:eastAsia="Calibri" w:cs="Times New Roman"/>
          <w:color w:val="auto"/>
          <w:szCs w:val="24"/>
          <w:vertAlign w:val="superscript"/>
        </w:rPr>
        <w:t>4</w:t>
      </w:r>
      <w:r w:rsidRPr="005910A6" w:rsidR="008F6D45">
        <w:rPr>
          <w:rFonts w:eastAsia="Calibri" w:cs="Times New Roman"/>
          <w:color w:val="auto"/>
          <w:szCs w:val="24"/>
        </w:rPr>
        <w:t xml:space="preserve"> muudetakse ja sõnastatakse järgmiselt:</w:t>
      </w:r>
    </w:p>
    <w:p w:rsidRPr="005910A6" w:rsidR="008F6D45" w:rsidP="00E055AC" w:rsidRDefault="008F6D45" w14:paraId="324CB783" w14:textId="77777777">
      <w:pPr>
        <w:jc w:val="both"/>
        <w:rPr>
          <w:rFonts w:eastAsia="Calibri" w:cs="Times New Roman"/>
          <w:color w:val="auto"/>
          <w:szCs w:val="24"/>
        </w:rPr>
      </w:pPr>
    </w:p>
    <w:p w:rsidRPr="005910A6" w:rsidR="008F6D45" w:rsidP="00E055AC" w:rsidRDefault="008F6D45" w14:paraId="23B21298" w14:textId="7A6C24EE">
      <w:pPr>
        <w:jc w:val="both"/>
        <w:rPr>
          <w:rFonts w:eastAsia="Calibri" w:cs="Times New Roman"/>
          <w:b/>
          <w:bCs/>
          <w:color w:val="auto"/>
          <w:szCs w:val="24"/>
        </w:rPr>
      </w:pPr>
      <w:r w:rsidRPr="005910A6">
        <w:rPr>
          <w:rFonts w:eastAsia="Calibri" w:cs="Times New Roman"/>
          <w:color w:val="auto"/>
          <w:szCs w:val="24"/>
        </w:rPr>
        <w:t>„(8</w:t>
      </w:r>
      <w:r w:rsidRPr="005910A6">
        <w:rPr>
          <w:rFonts w:eastAsia="Calibri" w:cs="Times New Roman"/>
          <w:color w:val="auto"/>
          <w:szCs w:val="24"/>
          <w:vertAlign w:val="superscript"/>
        </w:rPr>
        <w:t>4</w:t>
      </w:r>
      <w:r w:rsidRPr="005910A6">
        <w:rPr>
          <w:rFonts w:eastAsia="Calibri" w:cs="Times New Roman"/>
          <w:color w:val="auto"/>
          <w:szCs w:val="24"/>
        </w:rPr>
        <w:t>) Sihtasutus säilitab käesoleva paragrahvi lõikes 8</w:t>
      </w:r>
      <w:r w:rsidRPr="005910A6">
        <w:rPr>
          <w:rFonts w:eastAsia="Calibri" w:cs="Times New Roman"/>
          <w:color w:val="auto"/>
          <w:szCs w:val="24"/>
          <w:vertAlign w:val="superscript"/>
        </w:rPr>
        <w:t>2</w:t>
      </w:r>
      <w:r w:rsidRPr="005910A6">
        <w:rPr>
          <w:rFonts w:eastAsia="Calibri" w:cs="Times New Roman"/>
          <w:color w:val="auto"/>
          <w:szCs w:val="24"/>
        </w:rPr>
        <w:t xml:space="preserve"> nimetatud andmeid kuus aastat e-residendi </w:t>
      </w:r>
      <w:r w:rsidRPr="005910A6" w:rsidR="009436D2">
        <w:rPr>
          <w:color w:val="auto"/>
        </w:rPr>
        <w:t>elektroonilise identiteedi</w:t>
      </w:r>
      <w:r w:rsidRPr="005910A6" w:rsidR="006B5727">
        <w:rPr>
          <w:rFonts w:eastAsia="Calibri" w:cs="Times New Roman"/>
          <w:color w:val="auto"/>
          <w:szCs w:val="24"/>
        </w:rPr>
        <w:t xml:space="preserve"> vahendi </w:t>
      </w:r>
      <w:r w:rsidRPr="005910A6">
        <w:rPr>
          <w:rFonts w:eastAsia="Calibri" w:cs="Times New Roman"/>
          <w:color w:val="auto"/>
          <w:szCs w:val="24"/>
        </w:rPr>
        <w:t xml:space="preserve">kasutamise õiguse andmisest arvates või kuni e-residendi </w:t>
      </w:r>
      <w:r w:rsidRPr="005910A6" w:rsidR="009436D2">
        <w:rPr>
          <w:color w:val="auto"/>
        </w:rPr>
        <w:t>elektroonilise identiteedi</w:t>
      </w:r>
      <w:r w:rsidRPr="005910A6" w:rsidR="006B5727">
        <w:rPr>
          <w:rFonts w:eastAsia="Calibri" w:cs="Times New Roman"/>
          <w:color w:val="auto"/>
          <w:szCs w:val="24"/>
        </w:rPr>
        <w:t xml:space="preserve"> vahendi </w:t>
      </w:r>
      <w:r w:rsidRPr="005910A6">
        <w:rPr>
          <w:rFonts w:eastAsia="Calibri" w:cs="Times New Roman"/>
          <w:color w:val="auto"/>
          <w:szCs w:val="24"/>
        </w:rPr>
        <w:t>kasutamise õiguse kehtetuks tunnistamiseni.“;</w:t>
      </w:r>
    </w:p>
    <w:p w:rsidRPr="005910A6" w:rsidR="008F6D45" w:rsidP="00E055AC" w:rsidRDefault="008F6D45" w14:paraId="29CD74FB" w14:textId="77777777">
      <w:pPr>
        <w:jc w:val="both"/>
        <w:rPr>
          <w:rFonts w:eastAsia="Calibri" w:cs="Times New Roman"/>
          <w:b/>
          <w:bCs/>
          <w:color w:val="auto"/>
          <w:szCs w:val="24"/>
        </w:rPr>
      </w:pPr>
    </w:p>
    <w:p w:rsidRPr="005910A6" w:rsidR="00776D11" w:rsidP="00E055AC" w:rsidRDefault="00BC1BB1" w14:paraId="050D0D92" w14:textId="22A03188">
      <w:pPr>
        <w:jc w:val="both"/>
        <w:rPr>
          <w:rFonts w:eastAsia="Calibri" w:cs="Times New Roman"/>
          <w:color w:val="auto"/>
          <w:szCs w:val="24"/>
        </w:rPr>
      </w:pPr>
      <w:r>
        <w:rPr>
          <w:rFonts w:eastAsia="Calibri" w:cs="Times New Roman"/>
          <w:b/>
          <w:bCs/>
          <w:color w:val="auto"/>
          <w:szCs w:val="24"/>
        </w:rPr>
        <w:t>12</w:t>
      </w:r>
      <w:r w:rsidRPr="005910A6" w:rsidR="00321FA6">
        <w:rPr>
          <w:rFonts w:eastAsia="Calibri" w:cs="Times New Roman"/>
          <w:b/>
          <w:bCs/>
          <w:color w:val="auto"/>
          <w:szCs w:val="24"/>
        </w:rPr>
        <w:t>)</w:t>
      </w:r>
      <w:r w:rsidRPr="005910A6" w:rsidR="00321FA6">
        <w:rPr>
          <w:rFonts w:eastAsia="Calibri" w:cs="Times New Roman"/>
          <w:color w:val="auto"/>
          <w:szCs w:val="24"/>
        </w:rPr>
        <w:t xml:space="preserve"> paragrahvi 9</w:t>
      </w:r>
      <w:r w:rsidRPr="005910A6" w:rsidR="00321FA6">
        <w:rPr>
          <w:rFonts w:eastAsia="Calibri" w:cs="Times New Roman"/>
          <w:color w:val="auto"/>
          <w:szCs w:val="24"/>
          <w:vertAlign w:val="superscript"/>
        </w:rPr>
        <w:t>2</w:t>
      </w:r>
      <w:r w:rsidRPr="005910A6" w:rsidR="00321FA6">
        <w:rPr>
          <w:rFonts w:eastAsia="Calibri" w:cs="Times New Roman"/>
          <w:color w:val="auto"/>
          <w:szCs w:val="24"/>
        </w:rPr>
        <w:t xml:space="preserve"> </w:t>
      </w:r>
      <w:r w:rsidRPr="005910A6" w:rsidR="00FC03F1">
        <w:rPr>
          <w:rFonts w:eastAsia="Calibri" w:cs="Times New Roman"/>
          <w:color w:val="auto"/>
          <w:szCs w:val="24"/>
        </w:rPr>
        <w:t>lõi</w:t>
      </w:r>
      <w:r w:rsidRPr="005910A6" w:rsidR="00776D11">
        <w:rPr>
          <w:rFonts w:eastAsia="Calibri" w:cs="Times New Roman"/>
          <w:color w:val="auto"/>
          <w:szCs w:val="24"/>
        </w:rPr>
        <w:t>ke</w:t>
      </w:r>
      <w:r w:rsidRPr="005910A6" w:rsidR="00FC03F1">
        <w:rPr>
          <w:rFonts w:eastAsia="Calibri" w:cs="Times New Roman"/>
          <w:color w:val="auto"/>
          <w:szCs w:val="24"/>
        </w:rPr>
        <w:t xml:space="preserve"> 9 </w:t>
      </w:r>
      <w:bookmarkStart w:name="_Hlk209001879" w:id="18"/>
      <w:r w:rsidRPr="005910A6" w:rsidR="00776D11">
        <w:rPr>
          <w:rFonts w:eastAsia="Calibri" w:cs="Times New Roman"/>
          <w:color w:val="auto"/>
          <w:szCs w:val="24"/>
        </w:rPr>
        <w:t>esimene lause muudetakse ja sõnastatakse järgmiselt:</w:t>
      </w:r>
    </w:p>
    <w:p w:rsidRPr="005910A6" w:rsidR="00776D11" w:rsidP="00E055AC" w:rsidRDefault="00776D11" w14:paraId="66F641D0" w14:textId="77777777">
      <w:pPr>
        <w:jc w:val="both"/>
        <w:rPr>
          <w:rFonts w:eastAsia="Calibri" w:cs="Times New Roman"/>
          <w:color w:val="auto"/>
          <w:szCs w:val="24"/>
        </w:rPr>
      </w:pPr>
    </w:p>
    <w:p w:rsidRPr="005910A6" w:rsidR="00321FA6" w:rsidP="00E055AC" w:rsidRDefault="00776D11" w14:paraId="67106435" w14:textId="218C47B0">
      <w:pPr>
        <w:jc w:val="both"/>
        <w:rPr>
          <w:rFonts w:eastAsia="Calibri" w:cs="Times New Roman"/>
          <w:b/>
          <w:bCs/>
          <w:color w:val="auto"/>
          <w:szCs w:val="24"/>
        </w:rPr>
      </w:pPr>
      <w:r w:rsidRPr="005910A6">
        <w:rPr>
          <w:rFonts w:eastAsia="Calibri" w:cs="Times New Roman"/>
          <w:color w:val="auto"/>
          <w:szCs w:val="24"/>
        </w:rPr>
        <w:t>„Haldusorgan võib koguda käesolevas seaduses sätestatud menetlustes tähtsust omada võivate asjaolude kohta käesoleva seaduse § 15</w:t>
      </w:r>
      <w:r w:rsidRPr="005910A6">
        <w:rPr>
          <w:rFonts w:eastAsia="Calibri" w:cs="Times New Roman"/>
          <w:color w:val="auto"/>
          <w:szCs w:val="24"/>
          <w:vertAlign w:val="superscript"/>
        </w:rPr>
        <w:t>2</w:t>
      </w:r>
      <w:r w:rsidRPr="005910A6">
        <w:rPr>
          <w:rFonts w:eastAsia="Calibri" w:cs="Times New Roman"/>
          <w:color w:val="auto"/>
          <w:szCs w:val="24"/>
        </w:rPr>
        <w:t xml:space="preserve"> lõikes 3 nimetatud andmeid andmekogust, teiselt avalik-õiguslikke ülesandeid täitvalt asutuselt ja isikult ning eraõiguslikult isikult.</w:t>
      </w:r>
      <w:r w:rsidRPr="005910A6" w:rsidR="00FC03F1">
        <w:rPr>
          <w:rFonts w:eastAsia="Calibri" w:cs="Times New Roman"/>
          <w:color w:val="auto"/>
          <w:szCs w:val="24"/>
        </w:rPr>
        <w:t>“</w:t>
      </w:r>
      <w:bookmarkEnd w:id="18"/>
      <w:r w:rsidRPr="005910A6" w:rsidR="00FC03F1">
        <w:rPr>
          <w:rFonts w:eastAsia="Calibri" w:cs="Times New Roman"/>
          <w:color w:val="auto"/>
          <w:szCs w:val="24"/>
        </w:rPr>
        <w:t>;</w:t>
      </w:r>
    </w:p>
    <w:p w:rsidRPr="005910A6" w:rsidR="00321FA6" w:rsidP="00E055AC" w:rsidRDefault="00321FA6" w14:paraId="7AE12010" w14:textId="77777777">
      <w:pPr>
        <w:jc w:val="both"/>
        <w:rPr>
          <w:rFonts w:eastAsia="Calibri" w:cs="Times New Roman"/>
          <w:color w:val="auto"/>
          <w:szCs w:val="24"/>
        </w:rPr>
      </w:pPr>
    </w:p>
    <w:bookmarkEnd w:id="12"/>
    <w:p w:rsidRPr="005910A6" w:rsidR="001077E0" w:rsidP="00E055AC" w:rsidRDefault="00BC1BB1" w14:paraId="2789D4B9" w14:textId="7B728CEE">
      <w:pPr>
        <w:jc w:val="both"/>
        <w:rPr>
          <w:rFonts w:eastAsia="Calibri" w:cs="Times New Roman"/>
          <w:b/>
          <w:bCs/>
          <w:color w:val="auto"/>
          <w:szCs w:val="24"/>
        </w:rPr>
      </w:pPr>
      <w:r>
        <w:rPr>
          <w:rFonts w:eastAsia="Calibri" w:cs="Times New Roman"/>
          <w:b/>
          <w:bCs/>
          <w:color w:val="auto"/>
          <w:szCs w:val="24"/>
        </w:rPr>
        <w:t>13</w:t>
      </w:r>
      <w:r w:rsidRPr="005910A6" w:rsidR="00321FA6">
        <w:rPr>
          <w:rFonts w:eastAsia="Calibri" w:cs="Times New Roman"/>
          <w:b/>
          <w:bCs/>
          <w:color w:val="auto"/>
          <w:szCs w:val="24"/>
        </w:rPr>
        <w:t>)</w:t>
      </w:r>
      <w:r w:rsidRPr="005910A6" w:rsidR="00321FA6">
        <w:rPr>
          <w:rFonts w:eastAsia="Calibri" w:cs="Times New Roman"/>
          <w:color w:val="auto"/>
          <w:szCs w:val="24"/>
        </w:rPr>
        <w:t xml:space="preserve"> </w:t>
      </w:r>
      <w:r w:rsidRPr="005910A6" w:rsidR="001077E0">
        <w:rPr>
          <w:rFonts w:eastAsia="Calibri" w:cs="Times New Roman"/>
          <w:color w:val="auto"/>
          <w:szCs w:val="24"/>
        </w:rPr>
        <w:t>paragrahvi 11</w:t>
      </w:r>
      <w:r w:rsidRPr="005910A6" w:rsidR="001077E0">
        <w:rPr>
          <w:rFonts w:eastAsia="Calibri" w:cs="Times New Roman"/>
          <w:color w:val="auto"/>
          <w:szCs w:val="24"/>
          <w:vertAlign w:val="superscript"/>
        </w:rPr>
        <w:t>1</w:t>
      </w:r>
      <w:bookmarkStart w:name="para11b1" w:id="19"/>
      <w:r w:rsidRPr="005910A6" w:rsidR="00F6340E">
        <w:rPr>
          <w:rFonts w:eastAsia="Calibri" w:cs="Times New Roman"/>
          <w:color w:val="auto"/>
          <w:szCs w:val="24"/>
        </w:rPr>
        <w:t xml:space="preserve"> </w:t>
      </w:r>
      <w:r w:rsidRPr="005910A6" w:rsidR="001077E0">
        <w:rPr>
          <w:rFonts w:eastAsia="Calibri" w:cs="Times New Roman"/>
          <w:color w:val="auto"/>
          <w:szCs w:val="24"/>
        </w:rPr>
        <w:t>pealkirjast jäetakse välja sõnad „</w:t>
      </w:r>
      <w:bookmarkStart w:name="_Hlk211947997" w:id="20"/>
      <w:bookmarkEnd w:id="19"/>
      <w:r w:rsidRPr="005910A6" w:rsidR="001077E0">
        <w:rPr>
          <w:rFonts w:eastAsia="Calibri" w:cs="Times New Roman"/>
          <w:color w:val="auto"/>
          <w:szCs w:val="24"/>
        </w:rPr>
        <w:t>dokumendi väljaandmisel“</w:t>
      </w:r>
      <w:bookmarkEnd w:id="20"/>
      <w:r w:rsidRPr="005910A6" w:rsidR="001077E0">
        <w:rPr>
          <w:rFonts w:eastAsia="Calibri" w:cs="Times New Roman"/>
          <w:color w:val="auto"/>
          <w:szCs w:val="24"/>
        </w:rPr>
        <w:t>;</w:t>
      </w:r>
    </w:p>
    <w:p w:rsidRPr="005910A6" w:rsidR="001077E0" w:rsidP="00E055AC" w:rsidRDefault="001077E0" w14:paraId="76EC3DF1" w14:textId="77777777">
      <w:pPr>
        <w:jc w:val="both"/>
        <w:rPr>
          <w:rFonts w:eastAsia="Calibri" w:cs="Times New Roman"/>
          <w:color w:val="auto"/>
          <w:szCs w:val="24"/>
        </w:rPr>
      </w:pPr>
    </w:p>
    <w:p w:rsidRPr="005910A6" w:rsidR="001077E0" w:rsidP="00E055AC" w:rsidRDefault="00BC1BB1" w14:paraId="19C1D255" w14:textId="25EEE9DB">
      <w:pPr>
        <w:jc w:val="both"/>
        <w:rPr>
          <w:rFonts w:eastAsia="Calibri" w:cs="Times New Roman"/>
          <w:color w:val="auto"/>
          <w:szCs w:val="24"/>
        </w:rPr>
      </w:pPr>
      <w:r>
        <w:rPr>
          <w:rFonts w:eastAsia="Calibri" w:cs="Times New Roman"/>
          <w:b/>
          <w:bCs/>
          <w:color w:val="auto"/>
          <w:szCs w:val="24"/>
        </w:rPr>
        <w:t>14</w:t>
      </w:r>
      <w:r w:rsidRPr="005910A6" w:rsidR="001077E0">
        <w:rPr>
          <w:rFonts w:eastAsia="Calibri" w:cs="Times New Roman"/>
          <w:b/>
          <w:bCs/>
          <w:color w:val="auto"/>
          <w:szCs w:val="24"/>
        </w:rPr>
        <w:t>)</w:t>
      </w:r>
      <w:r w:rsidRPr="005910A6" w:rsidR="001077E0">
        <w:rPr>
          <w:rFonts w:eastAsia="Calibri" w:cs="Times New Roman"/>
          <w:color w:val="auto"/>
          <w:szCs w:val="24"/>
        </w:rPr>
        <w:t xml:space="preserve"> paragrahvi 11</w:t>
      </w:r>
      <w:r w:rsidRPr="005910A6" w:rsidR="001077E0">
        <w:rPr>
          <w:rFonts w:eastAsia="Calibri" w:cs="Times New Roman"/>
          <w:color w:val="auto"/>
          <w:szCs w:val="24"/>
          <w:vertAlign w:val="superscript"/>
        </w:rPr>
        <w:t>1</w:t>
      </w:r>
      <w:r w:rsidRPr="005910A6" w:rsidR="001077E0">
        <w:rPr>
          <w:rFonts w:eastAsia="Calibri" w:cs="Times New Roman"/>
          <w:color w:val="auto"/>
          <w:szCs w:val="24"/>
        </w:rPr>
        <w:t xml:space="preserve"> lõige 1 muudetakse ja sõnastatakse järgmiselt:</w:t>
      </w:r>
    </w:p>
    <w:p w:rsidRPr="005910A6" w:rsidR="00C56D61" w:rsidP="00E055AC" w:rsidRDefault="00C56D61" w14:paraId="7F6D6275" w14:textId="77777777">
      <w:pPr>
        <w:jc w:val="both"/>
        <w:rPr>
          <w:rFonts w:eastAsia="Calibri" w:cs="Times New Roman"/>
          <w:color w:val="auto"/>
          <w:szCs w:val="24"/>
        </w:rPr>
      </w:pPr>
    </w:p>
    <w:p w:rsidRPr="005910A6" w:rsidR="00C56D61" w:rsidP="00E055AC" w:rsidRDefault="00C56D61" w14:paraId="6D15D1A9" w14:textId="3CB86B7A">
      <w:pPr>
        <w:jc w:val="both"/>
        <w:rPr>
          <w:rFonts w:eastAsia="Calibri" w:cs="Times New Roman"/>
          <w:color w:val="auto"/>
          <w:szCs w:val="24"/>
        </w:rPr>
      </w:pPr>
      <w:r w:rsidRPr="005910A6">
        <w:rPr>
          <w:rFonts w:eastAsia="Calibri" w:cs="Times New Roman"/>
          <w:color w:val="auto"/>
          <w:szCs w:val="24"/>
        </w:rPr>
        <w:t>„</w:t>
      </w:r>
      <w:bookmarkStart w:name="_Hlk214538993" w:id="21"/>
      <w:r w:rsidRPr="005910A6">
        <w:rPr>
          <w:rFonts w:eastAsia="Calibri" w:cs="Times New Roman"/>
          <w:color w:val="auto"/>
          <w:szCs w:val="24"/>
        </w:rPr>
        <w:t xml:space="preserve">(1) Dokumendi väljaandmise ja elektroonilise identiteedi vahendi kasutamise õiguse taotlemise korral kontrollib dokumendi väljaandja või elektroonilise identiteedi vahendi kasutamise õiguse andja taotleja isikusamasust kehtiva dokumendi ja isikut tõendavate dokumentide andmekogusse </w:t>
      </w:r>
      <w:r w:rsidRPr="005910A6" w:rsidR="005C78BB">
        <w:rPr>
          <w:rFonts w:eastAsia="Calibri" w:cs="Times New Roman"/>
          <w:color w:val="auto"/>
          <w:szCs w:val="24"/>
        </w:rPr>
        <w:t>ning</w:t>
      </w:r>
      <w:r w:rsidRPr="005910A6">
        <w:rPr>
          <w:rFonts w:eastAsia="Calibri" w:cs="Times New Roman"/>
          <w:color w:val="auto"/>
          <w:szCs w:val="24"/>
        </w:rPr>
        <w:t xml:space="preserve"> automaatse biomeetrilise isikutuvastuse süsteemi andmekogusse (edaspidi </w:t>
      </w:r>
      <w:r w:rsidRPr="005910A6">
        <w:rPr>
          <w:rFonts w:eastAsia="Calibri" w:cs="Times New Roman"/>
          <w:i/>
          <w:iCs/>
          <w:color w:val="auto"/>
          <w:szCs w:val="24"/>
        </w:rPr>
        <w:t>andmekogu ABIS</w:t>
      </w:r>
      <w:r w:rsidRPr="005910A6">
        <w:rPr>
          <w:rFonts w:eastAsia="Calibri" w:cs="Times New Roman"/>
          <w:color w:val="auto"/>
          <w:szCs w:val="24"/>
        </w:rPr>
        <w:t>) kantud isiku tuvastamise andmete alusel.</w:t>
      </w:r>
      <w:bookmarkEnd w:id="21"/>
      <w:r w:rsidRPr="005910A6" w:rsidR="005C78BB">
        <w:rPr>
          <w:rFonts w:eastAsia="Calibri" w:cs="Times New Roman"/>
          <w:color w:val="auto"/>
          <w:szCs w:val="24"/>
        </w:rPr>
        <w:t>“;</w:t>
      </w:r>
    </w:p>
    <w:p w:rsidRPr="005910A6" w:rsidR="001077E0" w:rsidP="00E055AC" w:rsidRDefault="001077E0" w14:paraId="3C960990" w14:textId="77777777">
      <w:pPr>
        <w:jc w:val="both"/>
        <w:rPr>
          <w:rFonts w:eastAsia="Calibri" w:cs="Times New Roman"/>
          <w:color w:val="auto"/>
          <w:szCs w:val="24"/>
        </w:rPr>
      </w:pPr>
    </w:p>
    <w:p w:rsidRPr="005910A6" w:rsidR="00321FA6" w:rsidP="00E055AC" w:rsidRDefault="00BC1BB1" w14:paraId="49DB2D40" w14:textId="4192C30A">
      <w:pPr>
        <w:jc w:val="both"/>
        <w:rPr>
          <w:rFonts w:eastAsia="Calibri" w:cs="Times New Roman"/>
          <w:color w:val="auto"/>
          <w:szCs w:val="24"/>
        </w:rPr>
      </w:pPr>
      <w:r>
        <w:rPr>
          <w:rFonts w:eastAsia="Calibri" w:cs="Times New Roman"/>
          <w:b/>
          <w:bCs/>
          <w:color w:val="auto"/>
          <w:szCs w:val="24"/>
        </w:rPr>
        <w:t>15</w:t>
      </w:r>
      <w:r w:rsidRPr="005910A6" w:rsidR="001077E0">
        <w:rPr>
          <w:rFonts w:eastAsia="Calibri" w:cs="Times New Roman"/>
          <w:b/>
          <w:bCs/>
          <w:color w:val="auto"/>
          <w:szCs w:val="24"/>
        </w:rPr>
        <w:t>)</w:t>
      </w:r>
      <w:r w:rsidRPr="005910A6" w:rsidR="001077E0">
        <w:rPr>
          <w:rFonts w:eastAsia="Calibri" w:cs="Times New Roman"/>
          <w:color w:val="auto"/>
          <w:szCs w:val="24"/>
        </w:rPr>
        <w:t xml:space="preserve"> </w:t>
      </w:r>
      <w:r w:rsidRPr="005910A6" w:rsidR="00321FA6">
        <w:rPr>
          <w:rFonts w:eastAsia="Calibri" w:cs="Times New Roman"/>
          <w:color w:val="auto"/>
          <w:szCs w:val="24"/>
        </w:rPr>
        <w:t>paragrahvi 11</w:t>
      </w:r>
      <w:r w:rsidRPr="005910A6" w:rsidR="000F15FA">
        <w:rPr>
          <w:rFonts w:eastAsia="Calibri" w:cs="Times New Roman"/>
          <w:color w:val="auto"/>
          <w:szCs w:val="24"/>
          <w:vertAlign w:val="superscript"/>
        </w:rPr>
        <w:t>1</w:t>
      </w:r>
      <w:r w:rsidRPr="005910A6" w:rsidR="00321FA6">
        <w:rPr>
          <w:rFonts w:eastAsia="Calibri" w:cs="Times New Roman"/>
          <w:color w:val="auto"/>
          <w:szCs w:val="24"/>
        </w:rPr>
        <w:t xml:space="preserve"> lõi</w:t>
      </w:r>
      <w:r w:rsidRPr="005910A6" w:rsidR="000F15FA">
        <w:rPr>
          <w:rFonts w:eastAsia="Calibri" w:cs="Times New Roman"/>
          <w:color w:val="auto"/>
          <w:szCs w:val="24"/>
        </w:rPr>
        <w:t>kes 2 asendatakse sõnad „</w:t>
      </w:r>
      <w:r w:rsidRPr="005910A6" w:rsidR="000F15FA">
        <w:rPr>
          <w:color w:val="auto"/>
        </w:rPr>
        <w:t>, tuvastab dokumendi“</w:t>
      </w:r>
      <w:r w:rsidRPr="005910A6" w:rsidR="00321FA6">
        <w:rPr>
          <w:rFonts w:eastAsia="Calibri" w:cs="Times New Roman"/>
          <w:color w:val="auto"/>
          <w:szCs w:val="24"/>
        </w:rPr>
        <w:t xml:space="preserve"> </w:t>
      </w:r>
      <w:r w:rsidRPr="005910A6" w:rsidR="000F15FA">
        <w:rPr>
          <w:rFonts w:eastAsia="Calibri" w:cs="Times New Roman"/>
          <w:color w:val="auto"/>
          <w:szCs w:val="24"/>
        </w:rPr>
        <w:t>sõnadega „</w:t>
      </w:r>
      <w:bookmarkStart w:name="_Hlk214539130" w:id="22"/>
      <w:r w:rsidRPr="005910A6" w:rsidR="000F15FA">
        <w:rPr>
          <w:rFonts w:eastAsia="Calibri" w:cs="Times New Roman"/>
          <w:color w:val="auto"/>
          <w:szCs w:val="24"/>
        </w:rPr>
        <w:t xml:space="preserve">ega </w:t>
      </w:r>
      <w:r w:rsidRPr="005910A6" w:rsidR="009436D2">
        <w:rPr>
          <w:color w:val="auto"/>
        </w:rPr>
        <w:t>elektroonilise identiteedi</w:t>
      </w:r>
      <w:r w:rsidRPr="005910A6" w:rsidR="006B5727">
        <w:rPr>
          <w:rFonts w:eastAsia="Calibri" w:cs="Times New Roman"/>
          <w:color w:val="auto"/>
          <w:szCs w:val="24"/>
        </w:rPr>
        <w:t xml:space="preserve"> vahendi </w:t>
      </w:r>
      <w:r w:rsidRPr="005910A6" w:rsidR="000F15FA">
        <w:rPr>
          <w:rFonts w:eastAsia="Calibri" w:cs="Times New Roman"/>
          <w:color w:val="auto"/>
          <w:szCs w:val="24"/>
        </w:rPr>
        <w:t>kasutamise õigust, tuvastab</w:t>
      </w:r>
      <w:bookmarkEnd w:id="22"/>
      <w:r w:rsidRPr="005910A6" w:rsidR="000F15FA">
        <w:rPr>
          <w:rFonts w:eastAsia="Calibri" w:cs="Times New Roman"/>
          <w:color w:val="auto"/>
          <w:szCs w:val="24"/>
        </w:rPr>
        <w:t>“</w:t>
      </w:r>
      <w:r w:rsidRPr="005910A6" w:rsidR="00321FA6">
        <w:rPr>
          <w:rFonts w:eastAsia="Calibri" w:cs="Times New Roman"/>
          <w:color w:val="auto"/>
          <w:szCs w:val="24"/>
        </w:rPr>
        <w:t>;</w:t>
      </w:r>
    </w:p>
    <w:p w:rsidRPr="005910A6" w:rsidR="00321FA6" w:rsidP="00E055AC" w:rsidRDefault="00321FA6" w14:paraId="7863B9C0" w14:textId="77777777">
      <w:pPr>
        <w:jc w:val="both"/>
        <w:rPr>
          <w:rFonts w:eastAsia="Calibri" w:cs="Times New Roman"/>
          <w:color w:val="auto"/>
          <w:szCs w:val="24"/>
        </w:rPr>
      </w:pPr>
    </w:p>
    <w:p w:rsidRPr="005910A6" w:rsidR="00321FA6" w:rsidP="00E055AC" w:rsidRDefault="00BC1BB1" w14:paraId="24DA0239" w14:textId="64CB9778">
      <w:pPr>
        <w:jc w:val="both"/>
        <w:rPr>
          <w:rFonts w:eastAsia="Calibri" w:cs="Times New Roman"/>
          <w:color w:val="auto"/>
          <w:szCs w:val="24"/>
        </w:rPr>
      </w:pPr>
      <w:r>
        <w:rPr>
          <w:rFonts w:eastAsia="Calibri" w:cs="Times New Roman"/>
          <w:b/>
          <w:bCs/>
          <w:color w:val="auto"/>
          <w:szCs w:val="24"/>
        </w:rPr>
        <w:t>16</w:t>
      </w:r>
      <w:r w:rsidRPr="005910A6" w:rsidR="00321FA6">
        <w:rPr>
          <w:rFonts w:eastAsia="Calibri" w:cs="Times New Roman"/>
          <w:b/>
          <w:bCs/>
          <w:color w:val="auto"/>
          <w:szCs w:val="24"/>
        </w:rPr>
        <w:t>)</w:t>
      </w:r>
      <w:r w:rsidRPr="005910A6" w:rsidR="00321FA6">
        <w:rPr>
          <w:rFonts w:eastAsia="Calibri" w:cs="Times New Roman"/>
          <w:color w:val="auto"/>
          <w:szCs w:val="24"/>
        </w:rPr>
        <w:t xml:space="preserve"> paragrahvi 11</w:t>
      </w:r>
      <w:r w:rsidRPr="005910A6" w:rsidR="000F15FA">
        <w:rPr>
          <w:rFonts w:eastAsia="Calibri" w:cs="Times New Roman"/>
          <w:color w:val="auto"/>
          <w:szCs w:val="24"/>
          <w:vertAlign w:val="superscript"/>
        </w:rPr>
        <w:t>3</w:t>
      </w:r>
      <w:r w:rsidRPr="005910A6" w:rsidR="00321FA6">
        <w:rPr>
          <w:rFonts w:eastAsia="Calibri" w:cs="Times New Roman"/>
          <w:color w:val="auto"/>
          <w:szCs w:val="24"/>
        </w:rPr>
        <w:t xml:space="preserve"> lõi</w:t>
      </w:r>
      <w:r w:rsidRPr="005910A6" w:rsidR="000F15FA">
        <w:rPr>
          <w:rFonts w:eastAsia="Calibri" w:cs="Times New Roman"/>
          <w:color w:val="auto"/>
          <w:szCs w:val="24"/>
        </w:rPr>
        <w:t>g</w:t>
      </w:r>
      <w:r w:rsidRPr="005910A6" w:rsidR="00321FA6">
        <w:rPr>
          <w:rFonts w:eastAsia="Calibri" w:cs="Times New Roman"/>
          <w:color w:val="auto"/>
          <w:szCs w:val="24"/>
        </w:rPr>
        <w:t>e</w:t>
      </w:r>
      <w:r w:rsidRPr="005910A6" w:rsidR="000F15FA">
        <w:rPr>
          <w:rFonts w:eastAsia="Calibri" w:cs="Times New Roman"/>
          <w:color w:val="auto"/>
          <w:szCs w:val="24"/>
        </w:rPr>
        <w:t xml:space="preserve"> 2 tunnistatakse kehtetuks</w:t>
      </w:r>
      <w:r w:rsidRPr="005910A6" w:rsidR="00321FA6">
        <w:rPr>
          <w:rFonts w:eastAsia="Calibri" w:cs="Times New Roman"/>
          <w:color w:val="auto"/>
          <w:szCs w:val="24"/>
        </w:rPr>
        <w:t>;</w:t>
      </w:r>
    </w:p>
    <w:p w:rsidRPr="005910A6" w:rsidR="00321FA6" w:rsidP="00E055AC" w:rsidRDefault="00321FA6" w14:paraId="5A9407C4" w14:textId="77777777">
      <w:pPr>
        <w:jc w:val="both"/>
        <w:rPr>
          <w:rFonts w:eastAsia="Calibri" w:cs="Times New Roman"/>
          <w:color w:val="auto"/>
          <w:szCs w:val="24"/>
        </w:rPr>
      </w:pPr>
    </w:p>
    <w:p w:rsidRPr="005910A6" w:rsidR="00321FA6" w:rsidP="00E055AC" w:rsidRDefault="00BC1BB1" w14:paraId="267FE52B" w14:textId="29622906">
      <w:pPr>
        <w:jc w:val="both"/>
        <w:rPr>
          <w:rFonts w:eastAsia="Calibri" w:cs="Times New Roman"/>
          <w:color w:val="auto"/>
          <w:szCs w:val="24"/>
        </w:rPr>
      </w:pPr>
      <w:bookmarkStart w:name="_Hlk149304384" w:id="23"/>
      <w:r>
        <w:rPr>
          <w:rFonts w:eastAsia="Calibri" w:cs="Times New Roman"/>
          <w:b/>
          <w:bCs/>
          <w:color w:val="auto"/>
          <w:szCs w:val="24"/>
        </w:rPr>
        <w:t>17</w:t>
      </w:r>
      <w:r w:rsidRPr="005910A6" w:rsidR="00321FA6">
        <w:rPr>
          <w:rFonts w:eastAsia="Calibri" w:cs="Times New Roman"/>
          <w:b/>
          <w:bCs/>
          <w:color w:val="auto"/>
          <w:szCs w:val="24"/>
        </w:rPr>
        <w:t>)</w:t>
      </w:r>
      <w:r w:rsidRPr="005910A6" w:rsidR="00321FA6">
        <w:rPr>
          <w:rFonts w:eastAsia="Calibri" w:cs="Times New Roman"/>
          <w:color w:val="auto"/>
          <w:szCs w:val="24"/>
        </w:rPr>
        <w:t xml:space="preserve"> paragrahvi </w:t>
      </w:r>
      <w:bookmarkStart w:name="_Hlk209013102" w:id="24"/>
      <w:r w:rsidRPr="005910A6" w:rsidR="00321FA6">
        <w:rPr>
          <w:rFonts w:eastAsia="Calibri" w:cs="Times New Roman"/>
          <w:color w:val="auto"/>
          <w:szCs w:val="24"/>
        </w:rPr>
        <w:t>11</w:t>
      </w:r>
      <w:r w:rsidRPr="005910A6" w:rsidR="000F15FA">
        <w:rPr>
          <w:rFonts w:eastAsia="Calibri" w:cs="Times New Roman"/>
          <w:color w:val="auto"/>
          <w:szCs w:val="24"/>
          <w:vertAlign w:val="superscript"/>
        </w:rPr>
        <w:t>3</w:t>
      </w:r>
      <w:r w:rsidRPr="005910A6" w:rsidR="00321FA6">
        <w:rPr>
          <w:rFonts w:eastAsia="Calibri" w:cs="Times New Roman"/>
          <w:color w:val="auto"/>
          <w:szCs w:val="24"/>
        </w:rPr>
        <w:t xml:space="preserve"> lõi</w:t>
      </w:r>
      <w:r w:rsidRPr="005910A6" w:rsidR="000F15FA">
        <w:rPr>
          <w:rFonts w:eastAsia="Calibri" w:cs="Times New Roman"/>
          <w:color w:val="auto"/>
          <w:szCs w:val="24"/>
        </w:rPr>
        <w:t>kest 4 jäetakse välja sõnad „või Euroopa Liidu liikmesriigi välisesindusele“</w:t>
      </w:r>
      <w:bookmarkEnd w:id="24"/>
      <w:r w:rsidRPr="005910A6" w:rsidR="000F15FA">
        <w:rPr>
          <w:rFonts w:eastAsia="Calibri" w:cs="Times New Roman"/>
          <w:color w:val="auto"/>
          <w:szCs w:val="24"/>
        </w:rPr>
        <w:t>;</w:t>
      </w:r>
    </w:p>
    <w:p w:rsidRPr="005910A6" w:rsidR="00321FA6" w:rsidP="00E055AC" w:rsidRDefault="00321FA6" w14:paraId="138761A4" w14:textId="77777777">
      <w:pPr>
        <w:jc w:val="both"/>
        <w:rPr>
          <w:rFonts w:eastAsia="Calibri" w:cs="Times New Roman"/>
          <w:color w:val="auto"/>
          <w:szCs w:val="24"/>
        </w:rPr>
      </w:pPr>
    </w:p>
    <w:p w:rsidRPr="005910A6" w:rsidR="00321FA6" w:rsidP="00E055AC" w:rsidRDefault="00BC1BB1" w14:paraId="7B5E382B" w14:textId="06EF01FA">
      <w:pPr>
        <w:jc w:val="both"/>
        <w:rPr>
          <w:rFonts w:eastAsia="Calibri" w:cs="Times New Roman"/>
          <w:color w:val="auto"/>
          <w:szCs w:val="24"/>
        </w:rPr>
      </w:pPr>
      <w:r>
        <w:rPr>
          <w:rFonts w:eastAsia="Calibri" w:cs="Times New Roman"/>
          <w:b/>
          <w:bCs/>
          <w:color w:val="auto"/>
          <w:szCs w:val="24"/>
        </w:rPr>
        <w:t>18</w:t>
      </w:r>
      <w:r w:rsidRPr="005910A6" w:rsidR="00321FA6">
        <w:rPr>
          <w:rFonts w:eastAsia="Calibri" w:cs="Times New Roman"/>
          <w:b/>
          <w:bCs/>
          <w:color w:val="auto"/>
          <w:szCs w:val="24"/>
        </w:rPr>
        <w:t>)</w:t>
      </w:r>
      <w:r w:rsidRPr="005910A6" w:rsidR="00321FA6">
        <w:rPr>
          <w:rFonts w:eastAsia="Calibri" w:cs="Times New Roman"/>
          <w:color w:val="auto"/>
          <w:szCs w:val="24"/>
        </w:rPr>
        <w:t xml:space="preserve"> paragrahvi 1</w:t>
      </w:r>
      <w:r w:rsidRPr="005910A6" w:rsidR="00024117">
        <w:rPr>
          <w:rFonts w:eastAsia="Calibri" w:cs="Times New Roman"/>
          <w:color w:val="auto"/>
          <w:szCs w:val="24"/>
        </w:rPr>
        <w:t>2</w:t>
      </w:r>
      <w:r w:rsidRPr="005910A6" w:rsidR="00024117">
        <w:rPr>
          <w:rFonts w:eastAsia="Calibri" w:cs="Times New Roman"/>
          <w:color w:val="auto"/>
          <w:szCs w:val="24"/>
          <w:vertAlign w:val="superscript"/>
        </w:rPr>
        <w:t>2</w:t>
      </w:r>
      <w:r w:rsidRPr="005910A6" w:rsidR="00321FA6">
        <w:rPr>
          <w:rFonts w:eastAsia="Calibri" w:cs="Times New Roman"/>
          <w:color w:val="auto"/>
          <w:szCs w:val="24"/>
        </w:rPr>
        <w:t xml:space="preserve"> lõi</w:t>
      </w:r>
      <w:r w:rsidRPr="005910A6" w:rsidR="00024117">
        <w:rPr>
          <w:rFonts w:eastAsia="Calibri" w:cs="Times New Roman"/>
          <w:color w:val="auto"/>
          <w:szCs w:val="24"/>
        </w:rPr>
        <w:t>ge 1</w:t>
      </w:r>
      <w:r w:rsidRPr="005910A6" w:rsidR="00825022">
        <w:rPr>
          <w:rFonts w:eastAsia="Calibri" w:cs="Times New Roman"/>
          <w:color w:val="auto"/>
          <w:szCs w:val="24"/>
          <w:vertAlign w:val="superscript"/>
        </w:rPr>
        <w:t>1</w:t>
      </w:r>
      <w:r w:rsidRPr="005910A6" w:rsidR="00321FA6">
        <w:rPr>
          <w:rFonts w:eastAsia="Calibri" w:cs="Times New Roman"/>
          <w:color w:val="auto"/>
          <w:szCs w:val="24"/>
        </w:rPr>
        <w:t xml:space="preserve"> tunnistatakse kehtetuks;</w:t>
      </w:r>
    </w:p>
    <w:p w:rsidRPr="005910A6" w:rsidR="00321FA6" w:rsidP="00E055AC" w:rsidRDefault="00321FA6" w14:paraId="689DC0E8" w14:textId="77777777">
      <w:pPr>
        <w:jc w:val="both"/>
        <w:rPr>
          <w:rFonts w:eastAsia="Calibri" w:cs="Times New Roman"/>
          <w:color w:val="auto"/>
          <w:szCs w:val="24"/>
        </w:rPr>
      </w:pPr>
    </w:p>
    <w:p w:rsidRPr="005910A6" w:rsidR="00321FA6" w:rsidP="00E055AC" w:rsidRDefault="00BC1BB1" w14:paraId="06FE64B8" w14:textId="10689D83">
      <w:pPr>
        <w:jc w:val="both"/>
        <w:rPr>
          <w:rFonts w:eastAsia="Calibri" w:cs="Times New Roman"/>
          <w:color w:val="auto"/>
          <w:szCs w:val="24"/>
        </w:rPr>
      </w:pPr>
      <w:r>
        <w:rPr>
          <w:rFonts w:eastAsia="Calibri" w:cs="Times New Roman"/>
          <w:b/>
          <w:bCs/>
          <w:color w:val="auto"/>
          <w:szCs w:val="24"/>
        </w:rPr>
        <w:t>19</w:t>
      </w:r>
      <w:r w:rsidRPr="005910A6" w:rsidR="00321FA6">
        <w:rPr>
          <w:rFonts w:eastAsia="Calibri" w:cs="Times New Roman"/>
          <w:b/>
          <w:bCs/>
          <w:color w:val="auto"/>
          <w:szCs w:val="24"/>
        </w:rPr>
        <w:t>)</w:t>
      </w:r>
      <w:r w:rsidRPr="005910A6" w:rsidR="00321FA6">
        <w:rPr>
          <w:rFonts w:eastAsia="Calibri" w:cs="Times New Roman"/>
          <w:color w:val="auto"/>
          <w:szCs w:val="24"/>
        </w:rPr>
        <w:t xml:space="preserve"> paragrahvi </w:t>
      </w:r>
      <w:r w:rsidRPr="005910A6" w:rsidR="00024117">
        <w:rPr>
          <w:rFonts w:eastAsia="Calibri" w:cs="Times New Roman"/>
          <w:color w:val="auto"/>
          <w:szCs w:val="24"/>
        </w:rPr>
        <w:t>13</w:t>
      </w:r>
      <w:r w:rsidRPr="005910A6" w:rsidR="00321FA6">
        <w:rPr>
          <w:rFonts w:eastAsia="Calibri" w:cs="Times New Roman"/>
          <w:color w:val="auto"/>
          <w:szCs w:val="24"/>
        </w:rPr>
        <w:t xml:space="preserve"> lõige</w:t>
      </w:r>
      <w:r w:rsidRPr="005910A6" w:rsidR="00024117">
        <w:rPr>
          <w:rFonts w:eastAsia="Calibri" w:cs="Times New Roman"/>
          <w:color w:val="auto"/>
          <w:szCs w:val="24"/>
        </w:rPr>
        <w:t xml:space="preserve">t 1 täiendatakse punktiga 9 </w:t>
      </w:r>
      <w:r w:rsidRPr="005910A6" w:rsidR="00321FA6">
        <w:rPr>
          <w:rFonts w:eastAsia="Calibri" w:cs="Times New Roman"/>
          <w:color w:val="auto"/>
          <w:szCs w:val="24"/>
        </w:rPr>
        <w:t>järgmise</w:t>
      </w:r>
      <w:r w:rsidRPr="005910A6" w:rsidR="00024117">
        <w:rPr>
          <w:rFonts w:eastAsia="Calibri" w:cs="Times New Roman"/>
          <w:color w:val="auto"/>
          <w:szCs w:val="24"/>
        </w:rPr>
        <w:t>s sõnastuses</w:t>
      </w:r>
      <w:r w:rsidRPr="005910A6" w:rsidR="00321FA6">
        <w:rPr>
          <w:rFonts w:eastAsia="Calibri" w:cs="Times New Roman"/>
          <w:color w:val="auto"/>
          <w:szCs w:val="24"/>
        </w:rPr>
        <w:t>:</w:t>
      </w:r>
    </w:p>
    <w:p w:rsidRPr="005910A6" w:rsidR="00321FA6" w:rsidP="00E055AC" w:rsidRDefault="00321FA6" w14:paraId="686A918D" w14:textId="77777777">
      <w:pPr>
        <w:jc w:val="both"/>
        <w:rPr>
          <w:rFonts w:eastAsia="Calibri" w:cs="Times New Roman"/>
          <w:color w:val="auto"/>
          <w:szCs w:val="24"/>
        </w:rPr>
      </w:pPr>
    </w:p>
    <w:p w:rsidRPr="005910A6" w:rsidR="00321FA6" w:rsidP="0E95701A" w:rsidRDefault="00321FA6" w14:paraId="5B5EBC97" w14:textId="14BF53A3">
      <w:pPr>
        <w:jc w:val="both"/>
        <w:rPr>
          <w:rFonts w:eastAsia="Calibri" w:cs="Times New Roman"/>
          <w:color w:val="auto"/>
        </w:rPr>
      </w:pPr>
      <w:bookmarkStart w:name="_Hlk149124800" w:id="25"/>
      <w:r w:rsidRPr="0E95701A" w:rsidR="00321FA6">
        <w:rPr>
          <w:rFonts w:eastAsia="Calibri" w:cs="Times New Roman"/>
          <w:color w:val="auto"/>
        </w:rPr>
        <w:t>„</w:t>
      </w:r>
      <w:bookmarkStart w:name="_Hlk209167161" w:id="26"/>
      <w:r w:rsidRPr="0E95701A" w:rsidR="00024117">
        <w:rPr>
          <w:rFonts w:eastAsia="Calibri" w:cs="Times New Roman"/>
          <w:color w:val="auto"/>
        </w:rPr>
        <w:t>9) kui dokumendi kasutaja isikusamasus</w:t>
      </w:r>
      <w:commentRangeStart w:id="359983107"/>
      <w:ins w:author="Johanna Maria Kosk - JUSTDIGI" w:date="2026-01-13T11:25:21.662Z" w:id="604113914">
        <w:r w:rsidRPr="0E95701A" w:rsidR="5929F443">
          <w:rPr>
            <w:rFonts w:eastAsia="Calibri" w:cs="Times New Roman"/>
            <w:color w:val="auto"/>
          </w:rPr>
          <w:t>t</w:t>
        </w:r>
      </w:ins>
      <w:commentRangeEnd w:id="359983107"/>
      <w:r>
        <w:rPr>
          <w:rStyle w:val="CommentReference"/>
        </w:rPr>
        <w:commentReference w:id="359983107"/>
      </w:r>
      <w:r w:rsidRPr="0E95701A" w:rsidR="00024117">
        <w:rPr>
          <w:rFonts w:eastAsia="Calibri" w:cs="Times New Roman"/>
          <w:color w:val="auto"/>
        </w:rPr>
        <w:t xml:space="preserve"> ei ole käesoleva seaduse § 12</w:t>
      </w:r>
      <w:r w:rsidRPr="0E95701A" w:rsidR="00024117">
        <w:rPr>
          <w:rFonts w:eastAsia="Calibri" w:cs="Times New Roman"/>
          <w:color w:val="auto"/>
          <w:vertAlign w:val="superscript"/>
        </w:rPr>
        <w:t>1</w:t>
      </w:r>
      <w:r w:rsidRPr="0E95701A" w:rsidR="00024117">
        <w:rPr>
          <w:rFonts w:eastAsia="Calibri" w:cs="Times New Roman"/>
          <w:color w:val="auto"/>
        </w:rPr>
        <w:t xml:space="preserve"> lõike 2</w:t>
      </w:r>
      <w:r w:rsidRPr="0E95701A" w:rsidR="00024117">
        <w:rPr>
          <w:rFonts w:eastAsia="Calibri" w:cs="Times New Roman"/>
          <w:color w:val="auto"/>
          <w:vertAlign w:val="superscript"/>
        </w:rPr>
        <w:t>6</w:t>
      </w:r>
      <w:r w:rsidRPr="0E95701A" w:rsidR="00024117">
        <w:rPr>
          <w:rFonts w:eastAsia="Calibri" w:cs="Times New Roman"/>
          <w:color w:val="auto"/>
        </w:rPr>
        <w:t xml:space="preserve"> kohaselt kontrollitud kolme kuu jooksul arvates dokumendi kättesaamisest.</w:t>
      </w:r>
      <w:bookmarkEnd w:id="26"/>
      <w:r w:rsidRPr="0E95701A" w:rsidR="00024117">
        <w:rPr>
          <w:rFonts w:eastAsia="Calibri" w:cs="Times New Roman"/>
          <w:color w:val="auto"/>
        </w:rPr>
        <w:t>“;</w:t>
      </w:r>
    </w:p>
    <w:bookmarkEnd w:id="23"/>
    <w:p w:rsidRPr="005910A6" w:rsidR="00321FA6" w:rsidP="00E055AC" w:rsidRDefault="00321FA6" w14:paraId="5C75DC0C" w14:textId="77777777">
      <w:pPr>
        <w:jc w:val="both"/>
        <w:rPr>
          <w:rFonts w:eastAsia="Calibri" w:cs="Times New Roman"/>
          <w:color w:val="auto"/>
          <w:szCs w:val="24"/>
        </w:rPr>
      </w:pPr>
    </w:p>
    <w:bookmarkEnd w:id="25"/>
    <w:p w:rsidRPr="005910A6" w:rsidR="00024117" w:rsidP="00E055AC" w:rsidRDefault="00BC1BB1" w14:paraId="3087A77B" w14:textId="58FC1CE9">
      <w:pPr>
        <w:jc w:val="both"/>
        <w:rPr>
          <w:rFonts w:eastAsia="Calibri" w:cs="Times New Roman"/>
          <w:color w:val="auto"/>
          <w:szCs w:val="24"/>
        </w:rPr>
      </w:pPr>
      <w:r>
        <w:rPr>
          <w:rFonts w:eastAsia="Calibri" w:cs="Times New Roman"/>
          <w:b/>
          <w:bCs/>
          <w:color w:val="auto"/>
          <w:szCs w:val="24"/>
        </w:rPr>
        <w:t>20</w:t>
      </w:r>
      <w:r w:rsidRPr="005910A6" w:rsidR="00321FA6">
        <w:rPr>
          <w:rFonts w:eastAsia="Calibri" w:cs="Times New Roman"/>
          <w:b/>
          <w:bCs/>
          <w:color w:val="auto"/>
          <w:szCs w:val="24"/>
        </w:rPr>
        <w:t>)</w:t>
      </w:r>
      <w:r w:rsidRPr="005910A6" w:rsidR="00321FA6">
        <w:rPr>
          <w:rFonts w:eastAsia="Calibri" w:cs="Times New Roman"/>
          <w:color w:val="auto"/>
          <w:szCs w:val="24"/>
        </w:rPr>
        <w:t xml:space="preserve"> paragrahvi 1</w:t>
      </w:r>
      <w:r w:rsidRPr="005910A6" w:rsidR="00024117">
        <w:rPr>
          <w:rFonts w:eastAsia="Calibri" w:cs="Times New Roman"/>
          <w:color w:val="auto"/>
          <w:szCs w:val="24"/>
        </w:rPr>
        <w:t>4</w:t>
      </w:r>
      <w:r w:rsidRPr="005910A6" w:rsidR="00321FA6">
        <w:rPr>
          <w:rFonts w:eastAsia="Calibri" w:cs="Times New Roman"/>
          <w:color w:val="auto"/>
          <w:szCs w:val="24"/>
        </w:rPr>
        <w:t xml:space="preserve"> lõi</w:t>
      </w:r>
      <w:r w:rsidRPr="005910A6" w:rsidR="00024117">
        <w:rPr>
          <w:rFonts w:eastAsia="Calibri" w:cs="Times New Roman"/>
          <w:color w:val="auto"/>
          <w:szCs w:val="24"/>
        </w:rPr>
        <w:t>ge 6</w:t>
      </w:r>
      <w:r w:rsidRPr="005910A6" w:rsidR="00321FA6">
        <w:rPr>
          <w:rFonts w:eastAsia="Calibri" w:cs="Times New Roman"/>
          <w:color w:val="auto"/>
          <w:szCs w:val="24"/>
        </w:rPr>
        <w:t xml:space="preserve"> </w:t>
      </w:r>
      <w:r w:rsidRPr="005910A6" w:rsidR="00024117">
        <w:rPr>
          <w:rFonts w:eastAsia="Calibri" w:cs="Times New Roman"/>
          <w:color w:val="auto"/>
          <w:szCs w:val="24"/>
        </w:rPr>
        <w:t>tunnistatakse kehtetuks;</w:t>
      </w:r>
    </w:p>
    <w:p w:rsidRPr="005910A6" w:rsidR="00321FA6" w:rsidP="00E055AC" w:rsidRDefault="00321FA6" w14:paraId="3FBCE82F" w14:textId="77777777">
      <w:pPr>
        <w:jc w:val="both"/>
        <w:rPr>
          <w:rFonts w:eastAsia="Calibri" w:cs="Times New Roman"/>
          <w:color w:val="auto"/>
          <w:szCs w:val="24"/>
        </w:rPr>
      </w:pPr>
    </w:p>
    <w:p w:rsidRPr="005910A6" w:rsidR="00321FA6" w:rsidP="00E055AC" w:rsidRDefault="00BC1BB1" w14:paraId="4D241C21" w14:textId="775DBF97">
      <w:pPr>
        <w:jc w:val="both"/>
        <w:rPr>
          <w:rFonts w:eastAsia="Calibri" w:cs="Times New Roman"/>
          <w:color w:val="auto"/>
          <w:szCs w:val="24"/>
        </w:rPr>
      </w:pPr>
      <w:bookmarkStart w:name="_Hlk209172166" w:id="27"/>
      <w:r>
        <w:rPr>
          <w:rFonts w:eastAsia="Calibri" w:cs="Times New Roman"/>
          <w:b/>
          <w:bCs/>
          <w:color w:val="auto"/>
          <w:szCs w:val="24"/>
        </w:rPr>
        <w:t>21</w:t>
      </w:r>
      <w:r w:rsidRPr="005910A6" w:rsidR="00321FA6">
        <w:rPr>
          <w:rFonts w:eastAsia="Calibri" w:cs="Times New Roman"/>
          <w:b/>
          <w:bCs/>
          <w:color w:val="auto"/>
          <w:szCs w:val="24"/>
        </w:rPr>
        <w:t>)</w:t>
      </w:r>
      <w:r w:rsidRPr="005910A6" w:rsidR="00321FA6">
        <w:rPr>
          <w:rFonts w:eastAsia="Calibri" w:cs="Times New Roman"/>
          <w:color w:val="auto"/>
          <w:szCs w:val="24"/>
        </w:rPr>
        <w:t xml:space="preserve"> paragrahvi </w:t>
      </w:r>
      <w:r w:rsidRPr="005910A6" w:rsidR="00F3739B">
        <w:rPr>
          <w:rFonts w:eastAsia="Calibri" w:cs="Times New Roman"/>
          <w:color w:val="auto"/>
          <w:szCs w:val="24"/>
        </w:rPr>
        <w:t xml:space="preserve">15 pealkiri </w:t>
      </w:r>
      <w:bookmarkEnd w:id="27"/>
      <w:r w:rsidRPr="005910A6" w:rsidR="00F3739B">
        <w:rPr>
          <w:rFonts w:eastAsia="Calibri" w:cs="Times New Roman"/>
          <w:color w:val="auto"/>
          <w:szCs w:val="24"/>
        </w:rPr>
        <w:t>muudetakse ja sõnastatakse järgmiselt:</w:t>
      </w:r>
    </w:p>
    <w:p w:rsidRPr="005910A6" w:rsidR="00F3739B" w:rsidP="00E055AC" w:rsidRDefault="00F3739B" w14:paraId="3AADFA31" w14:textId="77777777">
      <w:pPr>
        <w:jc w:val="both"/>
        <w:rPr>
          <w:rFonts w:eastAsia="Calibri" w:cs="Times New Roman"/>
          <w:color w:val="auto"/>
          <w:szCs w:val="24"/>
        </w:rPr>
      </w:pPr>
    </w:p>
    <w:p w:rsidRPr="005910A6" w:rsidR="00F3739B" w:rsidP="00B15481" w:rsidRDefault="00F3739B" w14:paraId="64CB11D1" w14:textId="74BB3878">
      <w:pPr>
        <w:jc w:val="both"/>
        <w:rPr>
          <w:rFonts w:ascii="Aptos" w:hAnsi="Aptos" w:eastAsia="Aptos" w:cs="Times New Roman"/>
          <w:b/>
          <w:bCs/>
          <w:color w:val="auto"/>
          <w:sz w:val="22"/>
          <w:szCs w:val="22"/>
        </w:rPr>
      </w:pPr>
      <w:r w:rsidRPr="005910A6">
        <w:rPr>
          <w:rFonts w:eastAsia="Calibri" w:cs="Times New Roman"/>
          <w:color w:val="auto"/>
          <w:szCs w:val="24"/>
        </w:rPr>
        <w:t>„</w:t>
      </w:r>
      <w:r w:rsidRPr="005910A6">
        <w:rPr>
          <w:rFonts w:eastAsia="Calibri" w:cs="Times New Roman"/>
          <w:b/>
          <w:bCs/>
          <w:color w:val="auto"/>
          <w:szCs w:val="24"/>
        </w:rPr>
        <w:t xml:space="preserve">§ 15. </w:t>
      </w:r>
      <w:r w:rsidRPr="005910A6">
        <w:rPr>
          <w:rFonts w:eastAsia="Aptos" w:cs="Times New Roman"/>
          <w:b/>
          <w:bCs/>
          <w:color w:val="auto"/>
          <w:szCs w:val="24"/>
        </w:rPr>
        <w:t xml:space="preserve">Dokumendi väljaandmise, </w:t>
      </w:r>
      <w:bookmarkStart w:name="_Hlk209172261" w:id="28"/>
      <w:r w:rsidRPr="005910A6">
        <w:rPr>
          <w:rFonts w:eastAsia="Aptos" w:cs="Times New Roman"/>
          <w:b/>
          <w:bCs/>
          <w:color w:val="auto"/>
          <w:szCs w:val="24"/>
        </w:rPr>
        <w:t xml:space="preserve">e-residendi </w:t>
      </w:r>
      <w:r w:rsidRPr="005910A6" w:rsidR="009436D2">
        <w:rPr>
          <w:b/>
          <w:bCs/>
          <w:color w:val="auto"/>
        </w:rPr>
        <w:t>elektroonilise identiteedi</w:t>
      </w:r>
      <w:r w:rsidRPr="005910A6" w:rsidR="006B5727">
        <w:rPr>
          <w:rFonts w:eastAsia="Calibri" w:cs="Times New Roman"/>
          <w:b/>
          <w:bCs/>
          <w:color w:val="auto"/>
          <w:szCs w:val="24"/>
        </w:rPr>
        <w:t xml:space="preserve"> vahendi</w:t>
      </w:r>
      <w:r w:rsidRPr="005910A6" w:rsidR="006B5727">
        <w:rPr>
          <w:rFonts w:eastAsia="Calibri" w:cs="Times New Roman"/>
          <w:color w:val="auto"/>
          <w:szCs w:val="24"/>
        </w:rPr>
        <w:t xml:space="preserve"> </w:t>
      </w:r>
      <w:r w:rsidRPr="005910A6">
        <w:rPr>
          <w:rFonts w:eastAsia="Aptos" w:cs="Times New Roman"/>
          <w:b/>
          <w:bCs/>
          <w:color w:val="auto"/>
          <w:szCs w:val="24"/>
        </w:rPr>
        <w:t>kasutamise õiguse andmise</w:t>
      </w:r>
      <w:bookmarkEnd w:id="28"/>
      <w:r w:rsidRPr="005910A6">
        <w:rPr>
          <w:rFonts w:eastAsia="Aptos" w:cs="Times New Roman"/>
          <w:b/>
          <w:bCs/>
          <w:color w:val="auto"/>
          <w:szCs w:val="24"/>
        </w:rPr>
        <w:t xml:space="preserve"> ja nende kehtetuks tunnistamise korraldamine</w:t>
      </w:r>
      <w:r w:rsidRPr="005910A6">
        <w:rPr>
          <w:rFonts w:eastAsia="Aptos" w:cs="Times New Roman"/>
          <w:color w:val="auto"/>
          <w:szCs w:val="24"/>
        </w:rPr>
        <w:t>“;</w:t>
      </w:r>
    </w:p>
    <w:p w:rsidRPr="005910A6" w:rsidR="00F3739B" w:rsidP="00E055AC" w:rsidRDefault="00F3739B" w14:paraId="7C7EEA24" w14:textId="5D776C8B">
      <w:pPr>
        <w:jc w:val="both"/>
        <w:rPr>
          <w:rFonts w:eastAsia="Calibri" w:cs="Times New Roman"/>
          <w:color w:val="auto"/>
          <w:szCs w:val="24"/>
        </w:rPr>
      </w:pPr>
    </w:p>
    <w:p w:rsidRPr="005910A6" w:rsidR="00321FA6" w:rsidP="00E055AC" w:rsidRDefault="00BC1BB1" w14:paraId="5E758CF3" w14:textId="003F87B0">
      <w:pPr>
        <w:jc w:val="both"/>
        <w:rPr>
          <w:rFonts w:eastAsia="Calibri" w:cs="Times New Roman"/>
          <w:color w:val="auto"/>
          <w:szCs w:val="24"/>
        </w:rPr>
      </w:pPr>
      <w:r>
        <w:rPr>
          <w:rFonts w:eastAsia="Calibri" w:cs="Times New Roman"/>
          <w:b/>
          <w:bCs/>
          <w:color w:val="auto"/>
          <w:szCs w:val="24"/>
        </w:rPr>
        <w:t>22</w:t>
      </w:r>
      <w:r w:rsidRPr="005910A6" w:rsidR="00321FA6">
        <w:rPr>
          <w:rFonts w:eastAsia="Calibri" w:cs="Times New Roman"/>
          <w:b/>
          <w:bCs/>
          <w:color w:val="auto"/>
          <w:szCs w:val="24"/>
        </w:rPr>
        <w:t>)</w:t>
      </w:r>
      <w:r w:rsidRPr="005910A6" w:rsidR="00321FA6">
        <w:rPr>
          <w:rFonts w:eastAsia="Calibri" w:cs="Times New Roman"/>
          <w:color w:val="auto"/>
          <w:szCs w:val="24"/>
        </w:rPr>
        <w:t xml:space="preserve"> paragrahvi 1</w:t>
      </w:r>
      <w:r w:rsidRPr="005910A6" w:rsidR="00F3739B">
        <w:rPr>
          <w:rFonts w:eastAsia="Calibri" w:cs="Times New Roman"/>
          <w:color w:val="auto"/>
          <w:szCs w:val="24"/>
        </w:rPr>
        <w:t xml:space="preserve">5 </w:t>
      </w:r>
      <w:r w:rsidRPr="005910A6" w:rsidR="00321FA6">
        <w:rPr>
          <w:rFonts w:eastAsia="Calibri" w:cs="Times New Roman"/>
          <w:color w:val="auto"/>
          <w:szCs w:val="24"/>
        </w:rPr>
        <w:t>lõi</w:t>
      </w:r>
      <w:r w:rsidRPr="005910A6" w:rsidR="00F3739B">
        <w:rPr>
          <w:rFonts w:eastAsia="Calibri" w:cs="Times New Roman"/>
          <w:color w:val="auto"/>
          <w:szCs w:val="24"/>
        </w:rPr>
        <w:t>get 1</w:t>
      </w:r>
      <w:r w:rsidRPr="005910A6" w:rsidR="00321FA6">
        <w:rPr>
          <w:rFonts w:eastAsia="Calibri" w:cs="Times New Roman"/>
          <w:color w:val="auto"/>
          <w:szCs w:val="24"/>
        </w:rPr>
        <w:t xml:space="preserve"> </w:t>
      </w:r>
      <w:r w:rsidRPr="005910A6" w:rsidR="00F3739B">
        <w:rPr>
          <w:rFonts w:eastAsia="Calibri" w:cs="Times New Roman"/>
          <w:color w:val="auto"/>
          <w:szCs w:val="24"/>
        </w:rPr>
        <w:t>täiendatakse pärast sõna „väljaandmise“ sõnadega „</w:t>
      </w:r>
      <w:bookmarkStart w:name="_Hlk208840420" w:id="29"/>
      <w:r w:rsidRPr="005910A6" w:rsidR="00F3739B">
        <w:rPr>
          <w:rFonts w:eastAsia="Calibri" w:cs="Times New Roman"/>
          <w:color w:val="auto"/>
          <w:szCs w:val="24"/>
        </w:rPr>
        <w:t xml:space="preserve">ja e-residendi </w:t>
      </w:r>
      <w:r w:rsidRPr="005910A6" w:rsidR="009436D2">
        <w:rPr>
          <w:color w:val="auto"/>
        </w:rPr>
        <w:t>elektroonilise identiteedi</w:t>
      </w:r>
      <w:r w:rsidRPr="005910A6" w:rsidR="006B5727">
        <w:rPr>
          <w:rFonts w:eastAsia="Calibri" w:cs="Times New Roman"/>
          <w:color w:val="auto"/>
          <w:szCs w:val="24"/>
        </w:rPr>
        <w:t xml:space="preserve"> vahendi </w:t>
      </w:r>
      <w:r w:rsidRPr="005910A6" w:rsidR="00F3739B">
        <w:rPr>
          <w:rFonts w:eastAsia="Calibri" w:cs="Times New Roman"/>
          <w:color w:val="auto"/>
          <w:szCs w:val="24"/>
        </w:rPr>
        <w:t>kasutamise õiguse andmise</w:t>
      </w:r>
      <w:bookmarkEnd w:id="29"/>
      <w:r w:rsidRPr="005910A6" w:rsidR="00321FA6">
        <w:rPr>
          <w:rFonts w:eastAsia="Calibri" w:cs="Times New Roman"/>
          <w:color w:val="auto"/>
          <w:szCs w:val="24"/>
        </w:rPr>
        <w:t>“;</w:t>
      </w:r>
    </w:p>
    <w:p w:rsidRPr="005910A6" w:rsidR="00321FA6" w:rsidP="00E055AC" w:rsidRDefault="00321FA6" w14:paraId="5EAD407C" w14:textId="77777777">
      <w:pPr>
        <w:jc w:val="both"/>
        <w:rPr>
          <w:rFonts w:eastAsia="Calibri" w:cs="Times New Roman"/>
          <w:color w:val="auto"/>
          <w:szCs w:val="24"/>
        </w:rPr>
      </w:pPr>
    </w:p>
    <w:p w:rsidRPr="005910A6" w:rsidR="00321FA6" w:rsidP="0E95701A" w:rsidRDefault="00BC1BB1" w14:paraId="378FB8B4" w14:textId="1878E470">
      <w:pPr>
        <w:jc w:val="both"/>
        <w:rPr>
          <w:rFonts w:eastAsia="Calibri" w:cs="Times New Roman"/>
          <w:color w:val="auto"/>
        </w:rPr>
      </w:pPr>
      <w:r w:rsidRPr="0E95701A" w:rsidR="00BC1BB1">
        <w:rPr>
          <w:rFonts w:eastAsia="Calibri" w:cs="Times New Roman"/>
          <w:b w:val="1"/>
          <w:bCs w:val="1"/>
          <w:color w:val="auto"/>
        </w:rPr>
        <w:t>23</w:t>
      </w:r>
      <w:r w:rsidRPr="0E95701A" w:rsidR="00321FA6">
        <w:rPr>
          <w:rFonts w:eastAsia="Calibri" w:cs="Times New Roman"/>
          <w:b w:val="1"/>
          <w:bCs w:val="1"/>
          <w:color w:val="auto"/>
        </w:rPr>
        <w:t>)</w:t>
      </w:r>
      <w:r w:rsidRPr="0E95701A" w:rsidR="00321FA6">
        <w:rPr>
          <w:rFonts w:eastAsia="Calibri" w:cs="Times New Roman"/>
          <w:b w:val="1"/>
          <w:bCs w:val="1"/>
          <w:color w:val="auto"/>
        </w:rPr>
        <w:t xml:space="preserve"> </w:t>
      </w:r>
      <w:r w:rsidRPr="0E95701A" w:rsidR="00321FA6">
        <w:rPr>
          <w:rFonts w:eastAsia="Calibri" w:cs="Times New Roman"/>
          <w:color w:val="auto"/>
        </w:rPr>
        <w:t xml:space="preserve">paragrahvi </w:t>
      </w:r>
      <w:bookmarkStart w:name="_Hlk209172453" w:id="30"/>
      <w:r w:rsidRPr="0E95701A" w:rsidR="00321FA6">
        <w:rPr>
          <w:rFonts w:eastAsia="Calibri" w:cs="Times New Roman"/>
          <w:color w:val="auto"/>
        </w:rPr>
        <w:t>1</w:t>
      </w:r>
      <w:r w:rsidRPr="0E95701A" w:rsidR="00F3739B">
        <w:rPr>
          <w:rFonts w:eastAsia="Calibri" w:cs="Times New Roman"/>
          <w:color w:val="auto"/>
        </w:rPr>
        <w:t>5</w:t>
      </w:r>
      <w:r w:rsidRPr="0E95701A" w:rsidR="00321FA6">
        <w:rPr>
          <w:rFonts w:eastAsia="Calibri" w:cs="Times New Roman"/>
          <w:color w:val="auto"/>
        </w:rPr>
        <w:t xml:space="preserve"> lõi</w:t>
      </w:r>
      <w:r w:rsidRPr="0E95701A" w:rsidR="00F3739B">
        <w:rPr>
          <w:rFonts w:eastAsia="Calibri" w:cs="Times New Roman"/>
          <w:color w:val="auto"/>
        </w:rPr>
        <w:t>get 4 täiendatakse punktiga 9</w:t>
      </w:r>
      <w:bookmarkEnd w:id="30"/>
      <w:r w:rsidRPr="0E95701A" w:rsidR="00F3739B">
        <w:rPr>
          <w:rFonts w:eastAsia="Calibri" w:cs="Times New Roman"/>
          <w:color w:val="auto"/>
        </w:rPr>
        <w:t xml:space="preserve"> järgmises sõnastuses:</w:t>
      </w:r>
    </w:p>
    <w:p w:rsidRPr="005910A6" w:rsidR="00F3739B" w:rsidP="00E055AC" w:rsidRDefault="00F3739B" w14:paraId="30300C1C" w14:textId="77777777">
      <w:pPr>
        <w:jc w:val="both"/>
        <w:rPr>
          <w:rFonts w:eastAsia="Calibri" w:cs="Times New Roman"/>
          <w:color w:val="auto"/>
          <w:szCs w:val="24"/>
        </w:rPr>
      </w:pPr>
    </w:p>
    <w:p w:rsidRPr="005910A6" w:rsidR="00F3739B" w:rsidP="00E055AC" w:rsidRDefault="00F3739B" w14:paraId="38B362BF" w14:textId="4FA7001D">
      <w:pPr>
        <w:jc w:val="both"/>
        <w:rPr>
          <w:rFonts w:eastAsia="Calibri" w:cs="Times New Roman"/>
          <w:color w:val="auto"/>
          <w:szCs w:val="24"/>
        </w:rPr>
      </w:pPr>
      <w:r w:rsidRPr="005910A6">
        <w:rPr>
          <w:rFonts w:eastAsia="Calibri" w:cs="Times New Roman"/>
          <w:color w:val="auto"/>
          <w:szCs w:val="24"/>
        </w:rPr>
        <w:t xml:space="preserve">„9) e-residendi </w:t>
      </w:r>
      <w:r w:rsidRPr="005910A6" w:rsidR="009436D2">
        <w:rPr>
          <w:color w:val="auto"/>
        </w:rPr>
        <w:t>elektroonilise identiteedi</w:t>
      </w:r>
      <w:r w:rsidRPr="005910A6" w:rsidR="006B5727">
        <w:rPr>
          <w:rFonts w:eastAsia="Calibri" w:cs="Times New Roman"/>
          <w:color w:val="auto"/>
          <w:szCs w:val="24"/>
        </w:rPr>
        <w:t xml:space="preserve"> vahendi </w:t>
      </w:r>
      <w:r w:rsidRPr="005910A6">
        <w:rPr>
          <w:rFonts w:eastAsia="Calibri" w:cs="Times New Roman"/>
          <w:color w:val="auto"/>
          <w:szCs w:val="24"/>
        </w:rPr>
        <w:t>kasutamise õiguse.“;</w:t>
      </w:r>
    </w:p>
    <w:p w:rsidRPr="005910A6" w:rsidR="00321FA6" w:rsidP="00E055AC" w:rsidRDefault="00321FA6" w14:paraId="5F6DCDE6" w14:textId="77777777">
      <w:pPr>
        <w:jc w:val="both"/>
        <w:rPr>
          <w:rFonts w:eastAsia="Calibri" w:cs="Times New Roman"/>
          <w:color w:val="auto"/>
          <w:szCs w:val="24"/>
        </w:rPr>
      </w:pPr>
    </w:p>
    <w:p w:rsidRPr="005910A6" w:rsidR="00321FA6" w:rsidP="00E055AC" w:rsidRDefault="00BC1BB1" w14:paraId="1280E0A7" w14:textId="3B76ECF9">
      <w:pPr>
        <w:jc w:val="both"/>
        <w:rPr>
          <w:rFonts w:eastAsia="Calibri" w:cs="Times New Roman"/>
          <w:color w:val="auto"/>
          <w:szCs w:val="24"/>
        </w:rPr>
      </w:pPr>
      <w:r>
        <w:rPr>
          <w:rFonts w:eastAsia="Calibri" w:cs="Times New Roman"/>
          <w:b/>
          <w:bCs/>
          <w:color w:val="auto"/>
          <w:szCs w:val="24"/>
        </w:rPr>
        <w:t>2</w:t>
      </w:r>
      <w:r w:rsidR="004A204F">
        <w:rPr>
          <w:rFonts w:eastAsia="Calibri" w:cs="Times New Roman"/>
          <w:b/>
          <w:bCs/>
          <w:color w:val="auto"/>
          <w:szCs w:val="24"/>
        </w:rPr>
        <w:t>4</w:t>
      </w:r>
      <w:r w:rsidRPr="005910A6" w:rsidR="00321FA6">
        <w:rPr>
          <w:rFonts w:eastAsia="Calibri" w:cs="Times New Roman"/>
          <w:b/>
          <w:bCs/>
          <w:color w:val="auto"/>
          <w:szCs w:val="24"/>
        </w:rPr>
        <w:t xml:space="preserve">) </w:t>
      </w:r>
      <w:r w:rsidRPr="005910A6" w:rsidR="00321FA6">
        <w:rPr>
          <w:rFonts w:eastAsia="Calibri" w:cs="Times New Roman"/>
          <w:color w:val="auto"/>
          <w:szCs w:val="24"/>
        </w:rPr>
        <w:t xml:space="preserve">paragrahvi </w:t>
      </w:r>
      <w:bookmarkStart w:name="_Hlk209172707" w:id="31"/>
      <w:r w:rsidRPr="005910A6" w:rsidR="00321FA6">
        <w:rPr>
          <w:rFonts w:eastAsia="Calibri" w:cs="Times New Roman"/>
          <w:color w:val="auto"/>
          <w:szCs w:val="24"/>
        </w:rPr>
        <w:t>1</w:t>
      </w:r>
      <w:r w:rsidRPr="005910A6" w:rsidR="00F3739B">
        <w:rPr>
          <w:rFonts w:eastAsia="Calibri" w:cs="Times New Roman"/>
          <w:color w:val="auto"/>
          <w:szCs w:val="24"/>
        </w:rPr>
        <w:t>5</w:t>
      </w:r>
      <w:r w:rsidRPr="005910A6" w:rsidR="00321FA6">
        <w:rPr>
          <w:rFonts w:eastAsia="Calibri" w:cs="Times New Roman"/>
          <w:color w:val="auto"/>
          <w:szCs w:val="24"/>
        </w:rPr>
        <w:t xml:space="preserve"> lõi</w:t>
      </w:r>
      <w:r w:rsidRPr="005910A6" w:rsidR="00164220">
        <w:rPr>
          <w:rFonts w:eastAsia="Calibri" w:cs="Times New Roman"/>
          <w:color w:val="auto"/>
          <w:szCs w:val="24"/>
        </w:rPr>
        <w:t>k</w:t>
      </w:r>
      <w:r w:rsidRPr="005910A6" w:rsidR="00321FA6">
        <w:rPr>
          <w:rFonts w:eastAsia="Calibri" w:cs="Times New Roman"/>
          <w:color w:val="auto"/>
          <w:szCs w:val="24"/>
        </w:rPr>
        <w:t>e</w:t>
      </w:r>
      <w:r w:rsidRPr="005910A6" w:rsidR="00F3739B">
        <w:rPr>
          <w:rFonts w:eastAsia="Calibri" w:cs="Times New Roman"/>
          <w:color w:val="auto"/>
          <w:szCs w:val="24"/>
        </w:rPr>
        <w:t xml:space="preserve"> </w:t>
      </w:r>
      <w:r w:rsidRPr="005910A6" w:rsidR="00164220">
        <w:rPr>
          <w:rFonts w:eastAsia="Calibri" w:cs="Times New Roman"/>
          <w:color w:val="auto"/>
          <w:szCs w:val="24"/>
        </w:rPr>
        <w:t xml:space="preserve">5 punkt 3 </w:t>
      </w:r>
      <w:bookmarkEnd w:id="31"/>
      <w:r w:rsidRPr="005910A6" w:rsidR="00164220">
        <w:rPr>
          <w:rFonts w:eastAsia="Calibri" w:cs="Times New Roman"/>
          <w:color w:val="auto"/>
          <w:szCs w:val="24"/>
        </w:rPr>
        <w:t>tunnistatakse kehtetuks</w:t>
      </w:r>
      <w:r w:rsidRPr="005910A6" w:rsidR="00321FA6">
        <w:rPr>
          <w:rFonts w:eastAsia="Calibri" w:cs="Times New Roman"/>
          <w:color w:val="auto"/>
          <w:szCs w:val="24"/>
        </w:rPr>
        <w:t>;</w:t>
      </w:r>
    </w:p>
    <w:p w:rsidRPr="005910A6" w:rsidR="00CE61C3" w:rsidP="00E055AC" w:rsidRDefault="00CE61C3" w14:paraId="1225CFC6" w14:textId="77777777">
      <w:pPr>
        <w:jc w:val="both"/>
        <w:rPr>
          <w:rFonts w:eastAsia="Calibri" w:cs="Times New Roman"/>
          <w:color w:val="auto"/>
          <w:szCs w:val="24"/>
        </w:rPr>
      </w:pPr>
    </w:p>
    <w:p w:rsidRPr="005910A6" w:rsidR="00CE61C3" w:rsidP="00E055AC" w:rsidRDefault="00BC1BB1" w14:paraId="4D82F947" w14:textId="70E05DE0">
      <w:pPr>
        <w:jc w:val="both"/>
        <w:rPr>
          <w:rFonts w:eastAsia="Calibri" w:cs="Times New Roman"/>
          <w:color w:val="auto"/>
          <w:szCs w:val="24"/>
        </w:rPr>
      </w:pPr>
      <w:r>
        <w:rPr>
          <w:rFonts w:eastAsia="Calibri" w:cs="Times New Roman"/>
          <w:b/>
          <w:bCs/>
          <w:color w:val="auto"/>
          <w:szCs w:val="24"/>
        </w:rPr>
        <w:t>2</w:t>
      </w:r>
      <w:r w:rsidR="004A204F">
        <w:rPr>
          <w:rFonts w:eastAsia="Calibri" w:cs="Times New Roman"/>
          <w:b/>
          <w:bCs/>
          <w:color w:val="auto"/>
          <w:szCs w:val="24"/>
        </w:rPr>
        <w:t>5</w:t>
      </w:r>
      <w:r w:rsidRPr="005910A6" w:rsidR="00CE61C3">
        <w:rPr>
          <w:rFonts w:eastAsia="Calibri" w:cs="Times New Roman"/>
          <w:b/>
          <w:bCs/>
          <w:color w:val="auto"/>
          <w:szCs w:val="24"/>
        </w:rPr>
        <w:t xml:space="preserve">) </w:t>
      </w:r>
      <w:r w:rsidRPr="005910A6" w:rsidR="00CE61C3">
        <w:rPr>
          <w:rFonts w:eastAsia="Calibri" w:cs="Times New Roman"/>
          <w:color w:val="auto"/>
          <w:szCs w:val="24"/>
        </w:rPr>
        <w:t>paragrahvi 15 lõiget 5 täiendatakse punktiga 7 järgmises sõnastuses:</w:t>
      </w:r>
    </w:p>
    <w:p w:rsidRPr="005910A6" w:rsidR="00CE61C3" w:rsidP="00E055AC" w:rsidRDefault="00CE61C3" w14:paraId="4364B6BB" w14:textId="77777777">
      <w:pPr>
        <w:jc w:val="both"/>
        <w:rPr>
          <w:rFonts w:eastAsia="Calibri" w:cs="Times New Roman"/>
          <w:color w:val="auto"/>
          <w:szCs w:val="24"/>
        </w:rPr>
      </w:pPr>
    </w:p>
    <w:p w:rsidRPr="005910A6" w:rsidR="00CE61C3" w:rsidP="00E055AC" w:rsidRDefault="00CE61C3" w14:paraId="5FDDDD47" w14:textId="6728D494">
      <w:pPr>
        <w:jc w:val="both"/>
        <w:rPr>
          <w:rFonts w:eastAsia="Calibri" w:cs="Times New Roman"/>
          <w:color w:val="auto"/>
          <w:szCs w:val="24"/>
        </w:rPr>
      </w:pPr>
      <w:r w:rsidRPr="005910A6">
        <w:rPr>
          <w:rFonts w:eastAsia="Calibri" w:cs="Times New Roman"/>
          <w:color w:val="auto"/>
          <w:szCs w:val="24"/>
        </w:rPr>
        <w:t xml:space="preserve">„7) </w:t>
      </w:r>
      <w:r w:rsidRPr="005910A6" w:rsidR="00503E9C">
        <w:rPr>
          <w:rFonts w:eastAsia="Calibri" w:cs="Times New Roman"/>
          <w:color w:val="auto"/>
          <w:szCs w:val="24"/>
        </w:rPr>
        <w:t>kontrolli</w:t>
      </w:r>
      <w:r w:rsidRPr="005910A6">
        <w:rPr>
          <w:rFonts w:eastAsia="Calibri" w:cs="Times New Roman"/>
          <w:color w:val="auto"/>
          <w:szCs w:val="24"/>
        </w:rPr>
        <w:t xml:space="preserve">b </w:t>
      </w:r>
      <w:r w:rsidRPr="005910A6" w:rsidR="00D700EB">
        <w:rPr>
          <w:rFonts w:eastAsia="Calibri" w:cs="Times New Roman"/>
          <w:color w:val="auto"/>
          <w:szCs w:val="24"/>
        </w:rPr>
        <w:t xml:space="preserve">e-residendi </w:t>
      </w:r>
      <w:r w:rsidRPr="005910A6">
        <w:rPr>
          <w:rFonts w:eastAsia="Calibri" w:cs="Times New Roman"/>
          <w:color w:val="auto"/>
          <w:szCs w:val="24"/>
        </w:rPr>
        <w:t xml:space="preserve">elektroonilise identiteedi vahendi kasutamise õiguse taotleja </w:t>
      </w:r>
      <w:r w:rsidRPr="005910A6" w:rsidR="00372715">
        <w:rPr>
          <w:rFonts w:eastAsia="Calibri" w:cs="Times New Roman"/>
          <w:color w:val="auto"/>
          <w:szCs w:val="24"/>
        </w:rPr>
        <w:t xml:space="preserve">või e-residendi </w:t>
      </w:r>
      <w:r w:rsidRPr="005910A6">
        <w:rPr>
          <w:rFonts w:eastAsia="Calibri" w:cs="Times New Roman"/>
          <w:color w:val="auto"/>
          <w:szCs w:val="24"/>
        </w:rPr>
        <w:t>isikusamasust.“;</w:t>
      </w:r>
    </w:p>
    <w:p w:rsidRPr="00AB0933" w:rsidR="00321FA6" w:rsidP="00E055AC" w:rsidRDefault="00321FA6" w14:paraId="75370FF3" w14:textId="77777777">
      <w:pPr>
        <w:jc w:val="both"/>
        <w:rPr>
          <w:rFonts w:eastAsia="Calibri" w:cs="Times New Roman"/>
          <w:color w:val="auto"/>
          <w:szCs w:val="24"/>
        </w:rPr>
      </w:pPr>
    </w:p>
    <w:p w:rsidRPr="005910A6" w:rsidR="00321FA6" w:rsidP="00E055AC" w:rsidRDefault="00BC1BB1" w14:paraId="5C6BE0B3" w14:textId="2D88C065">
      <w:pPr>
        <w:jc w:val="both"/>
        <w:rPr>
          <w:rFonts w:eastAsia="Calibri" w:cs="Times New Roman"/>
          <w:color w:val="auto"/>
          <w:szCs w:val="24"/>
        </w:rPr>
      </w:pPr>
      <w:r>
        <w:rPr>
          <w:rFonts w:eastAsia="Calibri" w:cs="Times New Roman"/>
          <w:b/>
          <w:bCs/>
          <w:color w:val="auto"/>
          <w:szCs w:val="24"/>
        </w:rPr>
        <w:t>2</w:t>
      </w:r>
      <w:r w:rsidR="004A204F">
        <w:rPr>
          <w:rFonts w:eastAsia="Calibri" w:cs="Times New Roman"/>
          <w:b/>
          <w:bCs/>
          <w:color w:val="auto"/>
          <w:szCs w:val="24"/>
        </w:rPr>
        <w:t>6</w:t>
      </w:r>
      <w:r w:rsidRPr="005910A6" w:rsidR="00321FA6">
        <w:rPr>
          <w:rFonts w:eastAsia="Calibri" w:cs="Times New Roman"/>
          <w:b/>
          <w:bCs/>
          <w:color w:val="auto"/>
          <w:szCs w:val="24"/>
        </w:rPr>
        <w:t>)</w:t>
      </w:r>
      <w:r w:rsidRPr="005910A6" w:rsidR="00321FA6">
        <w:rPr>
          <w:rFonts w:eastAsia="Calibri" w:cs="Times New Roman"/>
          <w:color w:val="auto"/>
          <w:szCs w:val="24"/>
        </w:rPr>
        <w:t xml:space="preserve"> paragrahvi </w:t>
      </w:r>
      <w:bookmarkStart w:name="_Hlk209172821" w:id="32"/>
      <w:r w:rsidRPr="005910A6" w:rsidR="00321FA6">
        <w:rPr>
          <w:rFonts w:eastAsia="Calibri" w:cs="Times New Roman"/>
          <w:color w:val="auto"/>
          <w:szCs w:val="24"/>
        </w:rPr>
        <w:t>1</w:t>
      </w:r>
      <w:r w:rsidRPr="005910A6" w:rsidR="0059209E">
        <w:rPr>
          <w:rFonts w:eastAsia="Calibri" w:cs="Times New Roman"/>
          <w:color w:val="auto"/>
          <w:szCs w:val="24"/>
        </w:rPr>
        <w:t>5</w:t>
      </w:r>
      <w:r w:rsidRPr="005910A6" w:rsidR="00321FA6">
        <w:rPr>
          <w:rFonts w:eastAsia="Calibri" w:cs="Times New Roman"/>
          <w:color w:val="auto"/>
          <w:szCs w:val="24"/>
        </w:rPr>
        <w:t xml:space="preserve"> lõikes</w:t>
      </w:r>
      <w:r w:rsidRPr="005910A6" w:rsidR="0059209E">
        <w:rPr>
          <w:rFonts w:eastAsia="Calibri" w:cs="Times New Roman"/>
          <w:color w:val="auto"/>
          <w:szCs w:val="24"/>
        </w:rPr>
        <w:t xml:space="preserve"> 6</w:t>
      </w:r>
      <w:r w:rsidRPr="005910A6" w:rsidR="00321FA6">
        <w:rPr>
          <w:rFonts w:eastAsia="Calibri" w:cs="Times New Roman"/>
          <w:color w:val="auto"/>
          <w:szCs w:val="24"/>
        </w:rPr>
        <w:t xml:space="preserve"> </w:t>
      </w:r>
      <w:r w:rsidRPr="005910A6" w:rsidR="0059209E">
        <w:rPr>
          <w:rFonts w:eastAsia="Calibri" w:cs="Times New Roman"/>
          <w:color w:val="auto"/>
          <w:szCs w:val="24"/>
        </w:rPr>
        <w:t>asendatakse sõnad „Dokumendi taotlejalt</w:t>
      </w:r>
      <w:r w:rsidRPr="005910A6" w:rsidR="00321FA6">
        <w:rPr>
          <w:rFonts w:eastAsia="Calibri" w:cs="Times New Roman"/>
          <w:color w:val="auto"/>
          <w:szCs w:val="24"/>
        </w:rPr>
        <w:t>“</w:t>
      </w:r>
      <w:r w:rsidRPr="005910A6" w:rsidR="0059209E">
        <w:rPr>
          <w:rFonts w:eastAsia="Calibri" w:cs="Times New Roman"/>
          <w:color w:val="auto"/>
          <w:szCs w:val="24"/>
        </w:rPr>
        <w:t xml:space="preserve"> sõnadega „Käesolevas seaduses sätestatud menetluses“</w:t>
      </w:r>
      <w:bookmarkEnd w:id="32"/>
      <w:r w:rsidRPr="005910A6" w:rsidR="00321FA6">
        <w:rPr>
          <w:rFonts w:eastAsia="Calibri" w:cs="Times New Roman"/>
          <w:color w:val="auto"/>
          <w:szCs w:val="24"/>
        </w:rPr>
        <w:t>;</w:t>
      </w:r>
    </w:p>
    <w:p w:rsidRPr="005910A6" w:rsidR="00321FA6" w:rsidP="00E055AC" w:rsidRDefault="00321FA6" w14:paraId="319823F2" w14:textId="77777777">
      <w:pPr>
        <w:jc w:val="both"/>
        <w:rPr>
          <w:rFonts w:eastAsia="Calibri" w:cs="Times New Roman"/>
          <w:color w:val="auto"/>
          <w:szCs w:val="24"/>
        </w:rPr>
      </w:pPr>
    </w:p>
    <w:p w:rsidRPr="005910A6" w:rsidR="00321FA6" w:rsidP="00E055AC" w:rsidRDefault="00BC1BB1" w14:paraId="12FD6A64" w14:textId="1170C37A">
      <w:pPr>
        <w:jc w:val="both"/>
        <w:rPr>
          <w:rFonts w:eastAsia="Calibri" w:cs="Times New Roman"/>
          <w:color w:val="auto"/>
          <w:szCs w:val="24"/>
        </w:rPr>
      </w:pPr>
      <w:r>
        <w:rPr>
          <w:rFonts w:eastAsia="Calibri" w:cs="Times New Roman"/>
          <w:b/>
          <w:bCs/>
          <w:color w:val="auto"/>
          <w:szCs w:val="24"/>
        </w:rPr>
        <w:t>2</w:t>
      </w:r>
      <w:r w:rsidR="004A204F">
        <w:rPr>
          <w:rFonts w:eastAsia="Calibri" w:cs="Times New Roman"/>
          <w:b/>
          <w:bCs/>
          <w:color w:val="auto"/>
          <w:szCs w:val="24"/>
        </w:rPr>
        <w:t>7</w:t>
      </w:r>
      <w:r w:rsidRPr="005910A6" w:rsidR="00321FA6">
        <w:rPr>
          <w:rFonts w:eastAsia="Calibri" w:cs="Times New Roman"/>
          <w:b/>
          <w:bCs/>
          <w:color w:val="auto"/>
          <w:szCs w:val="24"/>
        </w:rPr>
        <w:t>)</w:t>
      </w:r>
      <w:r w:rsidRPr="005910A6" w:rsidR="00321FA6">
        <w:rPr>
          <w:rFonts w:eastAsia="Calibri" w:cs="Times New Roman"/>
          <w:color w:val="auto"/>
          <w:szCs w:val="24"/>
        </w:rPr>
        <w:t xml:space="preserve"> paragrahvi </w:t>
      </w:r>
      <w:bookmarkStart w:name="_Hlk209172886" w:id="33"/>
      <w:r w:rsidRPr="005910A6" w:rsidR="00321FA6">
        <w:rPr>
          <w:rFonts w:eastAsia="Calibri" w:cs="Times New Roman"/>
          <w:color w:val="auto"/>
          <w:szCs w:val="24"/>
        </w:rPr>
        <w:t>1</w:t>
      </w:r>
      <w:r w:rsidRPr="005910A6" w:rsidR="0059209E">
        <w:rPr>
          <w:rFonts w:eastAsia="Calibri" w:cs="Times New Roman"/>
          <w:color w:val="auto"/>
          <w:szCs w:val="24"/>
        </w:rPr>
        <w:t>5</w:t>
      </w:r>
      <w:r w:rsidRPr="005910A6" w:rsidR="00321FA6">
        <w:rPr>
          <w:rFonts w:eastAsia="Calibri" w:cs="Times New Roman"/>
          <w:color w:val="auto"/>
          <w:szCs w:val="24"/>
        </w:rPr>
        <w:t xml:space="preserve"> lõi</w:t>
      </w:r>
      <w:r w:rsidRPr="005910A6" w:rsidR="0059209E">
        <w:rPr>
          <w:rFonts w:eastAsia="Calibri" w:cs="Times New Roman"/>
          <w:color w:val="auto"/>
          <w:szCs w:val="24"/>
        </w:rPr>
        <w:t>kes 7</w:t>
      </w:r>
      <w:r w:rsidRPr="005910A6" w:rsidR="00321FA6">
        <w:rPr>
          <w:rFonts w:eastAsia="Calibri" w:cs="Times New Roman"/>
          <w:color w:val="auto"/>
          <w:szCs w:val="24"/>
        </w:rPr>
        <w:t xml:space="preserve"> </w:t>
      </w:r>
      <w:r w:rsidRPr="005910A6" w:rsidR="0059209E">
        <w:rPr>
          <w:rFonts w:eastAsia="Calibri" w:cs="Times New Roman"/>
          <w:color w:val="auto"/>
          <w:szCs w:val="24"/>
        </w:rPr>
        <w:t>asendatakse sõnad „Dokumendi väljaandmise taotlemisel fotole esitatavad“ sõnadega „</w:t>
      </w:r>
      <w:bookmarkStart w:name="_Hlk208841084" w:id="34"/>
      <w:r w:rsidRPr="005910A6" w:rsidR="0059209E">
        <w:rPr>
          <w:rFonts w:eastAsia="Calibri" w:cs="Times New Roman"/>
          <w:color w:val="auto"/>
          <w:szCs w:val="24"/>
        </w:rPr>
        <w:t>Käesolevas seaduses sätestatud menetluses esitatava foto</w:t>
      </w:r>
      <w:bookmarkEnd w:id="34"/>
      <w:r w:rsidRPr="005910A6" w:rsidR="0059209E">
        <w:rPr>
          <w:rFonts w:eastAsia="Calibri" w:cs="Times New Roman"/>
          <w:color w:val="auto"/>
          <w:szCs w:val="24"/>
        </w:rPr>
        <w:t>“;</w:t>
      </w:r>
      <w:bookmarkEnd w:id="33"/>
    </w:p>
    <w:p w:rsidRPr="005910A6" w:rsidR="00321FA6" w:rsidP="00E055AC" w:rsidRDefault="00321FA6" w14:paraId="1EE73F98" w14:textId="77777777">
      <w:pPr>
        <w:jc w:val="both"/>
        <w:rPr>
          <w:rFonts w:eastAsia="Calibri" w:cs="Times New Roman"/>
          <w:color w:val="auto"/>
          <w:szCs w:val="24"/>
        </w:rPr>
      </w:pPr>
    </w:p>
    <w:p w:rsidRPr="005910A6" w:rsidR="00321FA6" w:rsidP="00E055AC" w:rsidRDefault="00BC1BB1" w14:paraId="287F65B7" w14:textId="00DD835E">
      <w:pPr>
        <w:jc w:val="both"/>
        <w:rPr>
          <w:rFonts w:eastAsia="Calibri" w:cs="Times New Roman"/>
          <w:color w:val="auto"/>
          <w:szCs w:val="24"/>
        </w:rPr>
      </w:pPr>
      <w:r>
        <w:rPr>
          <w:rFonts w:eastAsia="Calibri" w:cs="Times New Roman"/>
          <w:b/>
          <w:bCs/>
          <w:color w:val="auto"/>
          <w:szCs w:val="24"/>
        </w:rPr>
        <w:t>2</w:t>
      </w:r>
      <w:r w:rsidR="004A204F">
        <w:rPr>
          <w:rFonts w:eastAsia="Calibri" w:cs="Times New Roman"/>
          <w:b/>
          <w:bCs/>
          <w:color w:val="auto"/>
          <w:szCs w:val="24"/>
        </w:rPr>
        <w:t>8</w:t>
      </w:r>
      <w:r w:rsidRPr="005910A6" w:rsidR="00321FA6">
        <w:rPr>
          <w:rFonts w:eastAsia="Calibri" w:cs="Times New Roman"/>
          <w:b/>
          <w:bCs/>
          <w:color w:val="auto"/>
          <w:szCs w:val="24"/>
        </w:rPr>
        <w:t xml:space="preserve">) </w:t>
      </w:r>
      <w:r w:rsidRPr="005910A6" w:rsidR="00321FA6">
        <w:rPr>
          <w:rFonts w:eastAsia="Calibri" w:cs="Times New Roman"/>
          <w:color w:val="auto"/>
          <w:szCs w:val="24"/>
        </w:rPr>
        <w:t>paragrahvi 1</w:t>
      </w:r>
      <w:r w:rsidRPr="005910A6" w:rsidR="0059209E">
        <w:rPr>
          <w:rFonts w:eastAsia="Calibri" w:cs="Times New Roman"/>
          <w:color w:val="auto"/>
          <w:szCs w:val="24"/>
        </w:rPr>
        <w:t>5</w:t>
      </w:r>
      <w:r w:rsidRPr="005910A6" w:rsidR="0059209E">
        <w:rPr>
          <w:rFonts w:eastAsia="Calibri" w:cs="Times New Roman"/>
          <w:color w:val="auto"/>
          <w:szCs w:val="24"/>
          <w:vertAlign w:val="superscript"/>
        </w:rPr>
        <w:t>2</w:t>
      </w:r>
      <w:r w:rsidRPr="005910A6" w:rsidR="00321FA6">
        <w:rPr>
          <w:rFonts w:eastAsia="Calibri" w:cs="Times New Roman"/>
          <w:color w:val="auto"/>
          <w:szCs w:val="24"/>
        </w:rPr>
        <w:t xml:space="preserve"> </w:t>
      </w:r>
      <w:r w:rsidRPr="005910A6" w:rsidR="0059209E">
        <w:rPr>
          <w:rFonts w:eastAsia="Calibri" w:cs="Times New Roman"/>
          <w:color w:val="auto"/>
          <w:szCs w:val="24"/>
        </w:rPr>
        <w:t>lõige 2 muudetakse ja sõnastatakse järgmiselt:</w:t>
      </w:r>
    </w:p>
    <w:p w:rsidRPr="005910A6" w:rsidR="0059209E" w:rsidP="00E055AC" w:rsidRDefault="0059209E" w14:paraId="07B693A4" w14:textId="77777777">
      <w:pPr>
        <w:jc w:val="both"/>
        <w:rPr>
          <w:rFonts w:eastAsia="Calibri" w:cs="Times New Roman"/>
          <w:color w:val="auto"/>
          <w:szCs w:val="24"/>
        </w:rPr>
      </w:pPr>
    </w:p>
    <w:p w:rsidRPr="005910A6" w:rsidR="0059209E" w:rsidP="00E055AC" w:rsidRDefault="0059209E" w14:paraId="71B56326" w14:textId="612AA620">
      <w:pPr>
        <w:jc w:val="both"/>
        <w:rPr>
          <w:rFonts w:eastAsia="Calibri" w:cs="Times New Roman"/>
          <w:color w:val="auto"/>
          <w:szCs w:val="24"/>
        </w:rPr>
      </w:pPr>
      <w:r w:rsidRPr="005910A6">
        <w:rPr>
          <w:rFonts w:eastAsia="Calibri" w:cs="Times New Roman"/>
          <w:color w:val="auto"/>
          <w:szCs w:val="24"/>
        </w:rPr>
        <w:t>„(2) Andmekogu pidamise eesmärk on tagada avalik kord ja riigi julgeolek isiku tuvastamise ja isikusamasuse kontrollimise ning käesolevas seaduses sätestatud menetluse ja sellega seotud andmete, sealhulgas isikuandmete, töötlemise kaudu.“;</w:t>
      </w:r>
    </w:p>
    <w:p w:rsidRPr="005910A6" w:rsidR="00321FA6" w:rsidP="00E055AC" w:rsidRDefault="00321FA6" w14:paraId="3A6DD980" w14:textId="77777777">
      <w:pPr>
        <w:jc w:val="both"/>
        <w:rPr>
          <w:rFonts w:eastAsia="Calibri" w:cs="Times New Roman"/>
          <w:color w:val="auto"/>
          <w:szCs w:val="24"/>
        </w:rPr>
      </w:pPr>
    </w:p>
    <w:p w:rsidRPr="005910A6" w:rsidR="00321FA6" w:rsidP="00E055AC" w:rsidRDefault="004A204F" w14:paraId="233DC9EF" w14:textId="381B77BD">
      <w:pPr>
        <w:jc w:val="both"/>
        <w:rPr>
          <w:rFonts w:eastAsia="Calibri" w:cs="Times New Roman"/>
          <w:color w:val="auto"/>
          <w:szCs w:val="24"/>
        </w:rPr>
      </w:pPr>
      <w:r>
        <w:rPr>
          <w:rFonts w:eastAsia="Calibri" w:cs="Times New Roman"/>
          <w:b/>
          <w:bCs/>
          <w:color w:val="auto"/>
          <w:szCs w:val="24"/>
        </w:rPr>
        <w:t>29</w:t>
      </w:r>
      <w:r w:rsidRPr="005910A6" w:rsidR="00321FA6">
        <w:rPr>
          <w:rFonts w:eastAsia="Calibri" w:cs="Times New Roman"/>
          <w:b/>
          <w:bCs/>
          <w:color w:val="auto"/>
          <w:szCs w:val="24"/>
        </w:rPr>
        <w:t>)</w:t>
      </w:r>
      <w:r w:rsidRPr="005910A6" w:rsidR="00321FA6">
        <w:rPr>
          <w:rFonts w:eastAsia="Calibri" w:cs="Times New Roman"/>
          <w:color w:val="auto"/>
          <w:szCs w:val="24"/>
        </w:rPr>
        <w:t xml:space="preserve"> paragrahvi 1</w:t>
      </w:r>
      <w:r w:rsidRPr="005910A6" w:rsidR="0059209E">
        <w:rPr>
          <w:rFonts w:eastAsia="Calibri" w:cs="Times New Roman"/>
          <w:color w:val="auto"/>
          <w:szCs w:val="24"/>
        </w:rPr>
        <w:t>5</w:t>
      </w:r>
      <w:r w:rsidRPr="005910A6" w:rsidR="0059209E">
        <w:rPr>
          <w:rFonts w:eastAsia="Calibri" w:cs="Times New Roman"/>
          <w:color w:val="auto"/>
          <w:szCs w:val="24"/>
          <w:vertAlign w:val="superscript"/>
        </w:rPr>
        <w:t>2</w:t>
      </w:r>
      <w:r w:rsidRPr="005910A6" w:rsidR="00321FA6">
        <w:rPr>
          <w:rFonts w:eastAsia="Calibri" w:cs="Times New Roman"/>
          <w:color w:val="auto"/>
          <w:szCs w:val="24"/>
        </w:rPr>
        <w:t xml:space="preserve"> lõi</w:t>
      </w:r>
      <w:r w:rsidRPr="005910A6" w:rsidR="0059209E">
        <w:rPr>
          <w:rFonts w:eastAsia="Calibri" w:cs="Times New Roman"/>
          <w:color w:val="auto"/>
          <w:szCs w:val="24"/>
        </w:rPr>
        <w:t>ke</w:t>
      </w:r>
      <w:r w:rsidRPr="005910A6" w:rsidR="00321FA6">
        <w:rPr>
          <w:rFonts w:eastAsia="Calibri" w:cs="Times New Roman"/>
          <w:color w:val="auto"/>
          <w:szCs w:val="24"/>
        </w:rPr>
        <w:t xml:space="preserve"> </w:t>
      </w:r>
      <w:r w:rsidRPr="005910A6" w:rsidR="0059209E">
        <w:rPr>
          <w:rFonts w:eastAsia="Calibri" w:cs="Times New Roman"/>
          <w:color w:val="auto"/>
          <w:szCs w:val="24"/>
        </w:rPr>
        <w:t xml:space="preserve">3 sissejuhatav lauseosa </w:t>
      </w:r>
      <w:r w:rsidRPr="005910A6" w:rsidR="00321FA6">
        <w:rPr>
          <w:rFonts w:eastAsia="Calibri" w:cs="Times New Roman"/>
          <w:color w:val="auto"/>
          <w:szCs w:val="24"/>
        </w:rPr>
        <w:t>muudetakse ja sõnastatakse järgmiselt:</w:t>
      </w:r>
    </w:p>
    <w:p w:rsidRPr="005910A6" w:rsidR="00321FA6" w:rsidP="00E055AC" w:rsidRDefault="00321FA6" w14:paraId="1478A5C7" w14:textId="77777777">
      <w:pPr>
        <w:jc w:val="both"/>
        <w:rPr>
          <w:rFonts w:eastAsia="Calibri" w:cs="Times New Roman"/>
          <w:color w:val="auto"/>
          <w:szCs w:val="24"/>
        </w:rPr>
      </w:pPr>
    </w:p>
    <w:p w:rsidR="00321FA6" w:rsidP="00E055AC" w:rsidRDefault="00321FA6" w14:paraId="737C6F7F" w14:textId="77B82EBD">
      <w:pPr>
        <w:jc w:val="both"/>
        <w:rPr>
          <w:rFonts w:eastAsia="Calibri" w:cs="Times New Roman"/>
          <w:color w:val="auto"/>
          <w:szCs w:val="24"/>
        </w:rPr>
      </w:pPr>
      <w:r w:rsidRPr="005910A6">
        <w:rPr>
          <w:rFonts w:eastAsia="Calibri" w:cs="Times New Roman"/>
          <w:color w:val="auto"/>
          <w:szCs w:val="24"/>
        </w:rPr>
        <w:t>„</w:t>
      </w:r>
      <w:r w:rsidRPr="005910A6" w:rsidR="0059209E">
        <w:rPr>
          <w:rFonts w:eastAsia="Calibri" w:cs="Times New Roman"/>
          <w:color w:val="auto"/>
          <w:szCs w:val="24"/>
        </w:rPr>
        <w:t xml:space="preserve">(3) Andmekogu pidamise eesmärgi ja Euroopa Liidu õigusaktis, </w:t>
      </w:r>
      <w:proofErr w:type="spellStart"/>
      <w:r w:rsidRPr="005910A6" w:rsidR="0059209E">
        <w:rPr>
          <w:rFonts w:eastAsia="Calibri" w:cs="Times New Roman"/>
          <w:color w:val="auto"/>
          <w:szCs w:val="24"/>
        </w:rPr>
        <w:t>välislepingus</w:t>
      </w:r>
      <w:proofErr w:type="spellEnd"/>
      <w:r w:rsidRPr="005910A6" w:rsidR="0059209E">
        <w:rPr>
          <w:rFonts w:eastAsia="Calibri" w:cs="Times New Roman"/>
          <w:color w:val="auto"/>
          <w:szCs w:val="24"/>
        </w:rPr>
        <w:t xml:space="preserve">, seaduses või määruses sätestatud ülesande täitmiseks töödeldakse isiku tuvastamise </w:t>
      </w:r>
      <w:r w:rsidRPr="005910A6" w:rsidR="002C72D9">
        <w:rPr>
          <w:rFonts w:eastAsia="Calibri" w:cs="Times New Roman"/>
          <w:color w:val="auto"/>
          <w:szCs w:val="24"/>
        </w:rPr>
        <w:t xml:space="preserve">ja isikusamasuse kontrollimise </w:t>
      </w:r>
      <w:r w:rsidRPr="005910A6" w:rsidR="0059209E">
        <w:rPr>
          <w:rFonts w:eastAsia="Calibri" w:cs="Times New Roman"/>
          <w:color w:val="auto"/>
          <w:szCs w:val="24"/>
        </w:rPr>
        <w:t>andmeid ning käesolevas seaduses sätestatud menetluses kogutud isikuandmeid ning sellises menetluses antud haldusakti ja sooritatud toimingu kohta järgmisi andmeid:</w:t>
      </w:r>
      <w:r w:rsidRPr="005910A6">
        <w:rPr>
          <w:rFonts w:eastAsia="Calibri" w:cs="Times New Roman"/>
          <w:color w:val="auto"/>
          <w:szCs w:val="24"/>
        </w:rPr>
        <w:t>“;</w:t>
      </w:r>
    </w:p>
    <w:p w:rsidR="00D33DF6" w:rsidP="00E055AC" w:rsidRDefault="00D33DF6" w14:paraId="7FFC025C" w14:textId="77777777">
      <w:pPr>
        <w:jc w:val="both"/>
        <w:rPr>
          <w:rFonts w:eastAsia="Calibri" w:cs="Times New Roman"/>
          <w:color w:val="auto"/>
          <w:szCs w:val="24"/>
        </w:rPr>
      </w:pPr>
    </w:p>
    <w:p w:rsidR="00D33DF6" w:rsidP="00E055AC" w:rsidRDefault="00D33DF6" w14:paraId="3D5F7B68" w14:textId="3483DA1A">
      <w:pPr>
        <w:jc w:val="both"/>
        <w:rPr>
          <w:rFonts w:eastAsia="Calibri" w:cs="Times New Roman"/>
          <w:color w:val="auto"/>
          <w:szCs w:val="24"/>
        </w:rPr>
      </w:pPr>
      <w:r w:rsidRPr="00C17304">
        <w:rPr>
          <w:rFonts w:eastAsia="Calibri" w:cs="Times New Roman"/>
          <w:b/>
          <w:bCs/>
          <w:color w:val="auto"/>
          <w:szCs w:val="24"/>
        </w:rPr>
        <w:t>3</w:t>
      </w:r>
      <w:r w:rsidR="004A204F">
        <w:rPr>
          <w:rFonts w:eastAsia="Calibri" w:cs="Times New Roman"/>
          <w:b/>
          <w:bCs/>
          <w:color w:val="auto"/>
          <w:szCs w:val="24"/>
        </w:rPr>
        <w:t>0</w:t>
      </w:r>
      <w:r w:rsidRPr="00C17304">
        <w:rPr>
          <w:rFonts w:eastAsia="Calibri" w:cs="Times New Roman"/>
          <w:b/>
          <w:bCs/>
          <w:color w:val="auto"/>
          <w:szCs w:val="24"/>
        </w:rPr>
        <w:t>)</w:t>
      </w:r>
      <w:r>
        <w:rPr>
          <w:rFonts w:eastAsia="Calibri" w:cs="Times New Roman"/>
          <w:color w:val="auto"/>
          <w:szCs w:val="24"/>
        </w:rPr>
        <w:t xml:space="preserve"> </w:t>
      </w:r>
      <w:r w:rsidRPr="005910A6">
        <w:rPr>
          <w:rFonts w:eastAsia="Calibri" w:cs="Times New Roman"/>
          <w:color w:val="auto"/>
          <w:szCs w:val="24"/>
        </w:rPr>
        <w:t>paragrahvi 15</w:t>
      </w:r>
      <w:r w:rsidRPr="005910A6">
        <w:rPr>
          <w:rFonts w:eastAsia="Calibri" w:cs="Times New Roman"/>
          <w:color w:val="auto"/>
          <w:szCs w:val="24"/>
          <w:vertAlign w:val="superscript"/>
        </w:rPr>
        <w:t>2</w:t>
      </w:r>
      <w:r w:rsidRPr="00C17304">
        <w:rPr>
          <w:rFonts w:eastAsia="Calibri" w:cs="Times New Roman"/>
          <w:color w:val="auto"/>
          <w:szCs w:val="24"/>
        </w:rPr>
        <w:t xml:space="preserve"> </w:t>
      </w:r>
      <w:r>
        <w:rPr>
          <w:rFonts w:eastAsia="Calibri" w:cs="Times New Roman"/>
          <w:color w:val="auto"/>
          <w:szCs w:val="24"/>
        </w:rPr>
        <w:t xml:space="preserve">lõiget 3 täiendatakse punktidega </w:t>
      </w:r>
      <w:bookmarkStart w:name="_Hlk216187567" w:id="35"/>
      <w:r>
        <w:rPr>
          <w:rFonts w:eastAsia="Calibri" w:cs="Times New Roman"/>
          <w:color w:val="auto"/>
          <w:szCs w:val="24"/>
        </w:rPr>
        <w:t>24</w:t>
      </w:r>
      <w:r w:rsidRPr="00C17304">
        <w:rPr>
          <w:rFonts w:eastAsia="Calibri" w:cs="Times New Roman"/>
          <w:color w:val="auto"/>
          <w:szCs w:val="24"/>
          <w:vertAlign w:val="superscript"/>
        </w:rPr>
        <w:t>1</w:t>
      </w:r>
      <w:r>
        <w:rPr>
          <w:rFonts w:eastAsia="Calibri" w:cs="Times New Roman"/>
          <w:color w:val="auto"/>
          <w:szCs w:val="24"/>
        </w:rPr>
        <w:t xml:space="preserve"> ja 24</w:t>
      </w:r>
      <w:r w:rsidRPr="00C17304">
        <w:rPr>
          <w:rFonts w:eastAsia="Calibri" w:cs="Times New Roman"/>
          <w:color w:val="auto"/>
          <w:szCs w:val="24"/>
          <w:vertAlign w:val="superscript"/>
        </w:rPr>
        <w:t>2</w:t>
      </w:r>
      <w:r>
        <w:rPr>
          <w:rFonts w:eastAsia="Calibri" w:cs="Times New Roman"/>
          <w:color w:val="auto"/>
          <w:szCs w:val="24"/>
        </w:rPr>
        <w:t xml:space="preserve"> järgmises sõnastuses:</w:t>
      </w:r>
    </w:p>
    <w:p w:rsidR="00D33DF6" w:rsidP="00E055AC" w:rsidRDefault="00D33DF6" w14:paraId="482276C6" w14:textId="77777777">
      <w:pPr>
        <w:jc w:val="both"/>
        <w:rPr>
          <w:rFonts w:eastAsia="Calibri" w:cs="Times New Roman"/>
          <w:color w:val="auto"/>
          <w:szCs w:val="24"/>
        </w:rPr>
      </w:pPr>
    </w:p>
    <w:p w:rsidR="00D33DF6" w:rsidP="00E055AC" w:rsidRDefault="00D33DF6" w14:paraId="13FAE0FC" w14:textId="77A0216D">
      <w:pPr>
        <w:jc w:val="both"/>
        <w:rPr>
          <w:rFonts w:eastAsia="Calibri" w:cs="Times New Roman"/>
          <w:color w:val="auto"/>
          <w:szCs w:val="24"/>
        </w:rPr>
      </w:pPr>
      <w:r>
        <w:rPr>
          <w:rFonts w:eastAsia="Calibri" w:cs="Times New Roman"/>
          <w:color w:val="auto"/>
          <w:szCs w:val="24"/>
        </w:rPr>
        <w:t>„24</w:t>
      </w:r>
      <w:r w:rsidRPr="00C17304">
        <w:rPr>
          <w:rFonts w:eastAsia="Calibri" w:cs="Times New Roman"/>
          <w:color w:val="auto"/>
          <w:szCs w:val="24"/>
          <w:vertAlign w:val="superscript"/>
        </w:rPr>
        <w:t>1</w:t>
      </w:r>
      <w:r>
        <w:rPr>
          <w:rFonts w:eastAsia="Calibri" w:cs="Times New Roman"/>
          <w:color w:val="auto"/>
          <w:szCs w:val="24"/>
        </w:rPr>
        <w:t>) e-residendi elektroonilise identiteedi vahendi kasutamise õiguse andmed;</w:t>
      </w:r>
    </w:p>
    <w:p w:rsidRPr="005910A6" w:rsidR="00D33DF6" w:rsidP="00E055AC" w:rsidRDefault="00D33DF6" w14:paraId="03CA7E14" w14:textId="0F1A5E93">
      <w:pPr>
        <w:jc w:val="both"/>
        <w:rPr>
          <w:rFonts w:eastAsia="Calibri" w:cs="Times New Roman"/>
          <w:color w:val="auto"/>
          <w:szCs w:val="24"/>
        </w:rPr>
      </w:pPr>
      <w:r>
        <w:rPr>
          <w:rFonts w:eastAsia="Calibri" w:cs="Times New Roman"/>
          <w:color w:val="auto"/>
          <w:szCs w:val="24"/>
        </w:rPr>
        <w:t>24</w:t>
      </w:r>
      <w:r w:rsidRPr="00C17304">
        <w:rPr>
          <w:rFonts w:eastAsia="Calibri" w:cs="Times New Roman"/>
          <w:color w:val="auto"/>
          <w:szCs w:val="24"/>
          <w:vertAlign w:val="superscript"/>
        </w:rPr>
        <w:t>2</w:t>
      </w:r>
      <w:r>
        <w:rPr>
          <w:rFonts w:eastAsia="Calibri" w:cs="Times New Roman"/>
          <w:color w:val="auto"/>
          <w:szCs w:val="24"/>
        </w:rPr>
        <w:t xml:space="preserve">) </w:t>
      </w:r>
      <w:r w:rsidR="00C17304">
        <w:rPr>
          <w:rFonts w:eastAsia="Calibri" w:cs="Times New Roman"/>
          <w:color w:val="auto"/>
          <w:szCs w:val="24"/>
        </w:rPr>
        <w:t>e-residendi elektroonilise identiteedi vahendi andmed</w:t>
      </w:r>
      <w:bookmarkEnd w:id="35"/>
      <w:r w:rsidR="00C17304">
        <w:rPr>
          <w:rFonts w:eastAsia="Calibri" w:cs="Times New Roman"/>
          <w:color w:val="auto"/>
          <w:szCs w:val="24"/>
        </w:rPr>
        <w:t>;“;</w:t>
      </w:r>
    </w:p>
    <w:p w:rsidRPr="005910A6" w:rsidR="00321FA6" w:rsidP="00E055AC" w:rsidRDefault="00321FA6" w14:paraId="07CE61C9" w14:textId="77777777">
      <w:pPr>
        <w:jc w:val="both"/>
        <w:rPr>
          <w:rFonts w:eastAsia="Calibri" w:cs="Times New Roman"/>
          <w:color w:val="auto"/>
          <w:szCs w:val="24"/>
        </w:rPr>
      </w:pPr>
    </w:p>
    <w:p w:rsidRPr="005910A6" w:rsidR="00321FA6" w:rsidP="0E95701A" w:rsidRDefault="00BC1BB1" w14:paraId="138A1F3C" w14:textId="7E70A134">
      <w:pPr>
        <w:jc w:val="both"/>
        <w:rPr>
          <w:rFonts w:eastAsia="Calibri" w:cs="Times New Roman"/>
          <w:color w:val="auto"/>
        </w:rPr>
      </w:pPr>
      <w:r w:rsidRPr="0E95701A" w:rsidR="00BC1BB1">
        <w:rPr>
          <w:rFonts w:eastAsia="Calibri" w:cs="Times New Roman"/>
          <w:b w:val="1"/>
          <w:bCs w:val="1"/>
          <w:color w:val="auto"/>
        </w:rPr>
        <w:t>3</w:t>
      </w:r>
      <w:r w:rsidRPr="0E95701A" w:rsidR="004A204F">
        <w:rPr>
          <w:rFonts w:eastAsia="Calibri" w:cs="Times New Roman"/>
          <w:b w:val="1"/>
          <w:bCs w:val="1"/>
          <w:color w:val="auto"/>
        </w:rPr>
        <w:t>1</w:t>
      </w:r>
      <w:r w:rsidRPr="0E95701A" w:rsidR="00321FA6">
        <w:rPr>
          <w:rFonts w:eastAsia="Calibri" w:cs="Times New Roman"/>
          <w:b w:val="1"/>
          <w:bCs w:val="1"/>
          <w:color w:val="auto"/>
        </w:rPr>
        <w:t>)</w:t>
      </w:r>
      <w:r w:rsidRPr="0E95701A" w:rsidR="00321FA6">
        <w:rPr>
          <w:rFonts w:eastAsia="Calibri" w:cs="Times New Roman"/>
          <w:color w:val="auto"/>
        </w:rPr>
        <w:t xml:space="preserve"> paragrahvi </w:t>
      </w:r>
      <w:bookmarkStart w:name="_Hlk209437943" w:id="36"/>
      <w:r w:rsidRPr="0E95701A" w:rsidR="00321FA6">
        <w:rPr>
          <w:rFonts w:eastAsia="Calibri" w:cs="Times New Roman"/>
          <w:color w:val="auto"/>
        </w:rPr>
        <w:t>1</w:t>
      </w:r>
      <w:r w:rsidRPr="0E95701A" w:rsidR="00F73030">
        <w:rPr>
          <w:rFonts w:eastAsia="Calibri" w:cs="Times New Roman"/>
          <w:color w:val="auto"/>
        </w:rPr>
        <w:t>5</w:t>
      </w:r>
      <w:r w:rsidRPr="0E95701A" w:rsidR="00F73030">
        <w:rPr>
          <w:rFonts w:eastAsia="Calibri" w:cs="Times New Roman"/>
          <w:color w:val="auto"/>
          <w:vertAlign w:val="superscript"/>
        </w:rPr>
        <w:t>4</w:t>
      </w:r>
      <w:r w:rsidRPr="0E95701A" w:rsidR="00321FA6">
        <w:rPr>
          <w:rFonts w:eastAsia="Calibri" w:cs="Times New Roman"/>
          <w:color w:val="auto"/>
        </w:rPr>
        <w:t xml:space="preserve"> lõikes </w:t>
      </w:r>
      <w:r w:rsidRPr="0E95701A" w:rsidR="00F73030">
        <w:rPr>
          <w:rFonts w:eastAsia="Calibri" w:cs="Times New Roman"/>
          <w:color w:val="auto"/>
        </w:rPr>
        <w:t>1 asendatakse sõnad „käesoleva seaduse § 15 lõikes 4 sätestatud dokumentide ning diplomaatilise passi väljaandmise menetlustes“ sõnadega „</w:t>
      </w:r>
      <w:bookmarkStart w:name="_Hlk208841647" w:id="37"/>
      <w:r w:rsidRPr="0E95701A" w:rsidR="00F73030">
        <w:rPr>
          <w:rFonts w:eastAsia="Calibri" w:cs="Times New Roman"/>
          <w:color w:val="auto"/>
        </w:rPr>
        <w:t xml:space="preserve">käesolevas seaduses sätestatud </w:t>
      </w:r>
      <w:commentRangeStart w:id="1630013680"/>
      <w:r w:rsidRPr="0E95701A" w:rsidR="00F73030">
        <w:rPr>
          <w:rFonts w:eastAsia="Calibri" w:cs="Times New Roman"/>
          <w:color w:val="auto"/>
        </w:rPr>
        <w:t>menetlus</w:t>
      </w:r>
      <w:ins w:author="Johanna Maria Kosk - JUSTDIGI" w:date="2026-01-14T08:53:07.556Z" w:id="1801386450">
        <w:r w:rsidRPr="0E95701A" w:rsidR="49310DBB">
          <w:rPr>
            <w:rFonts w:eastAsia="Calibri" w:cs="Times New Roman"/>
            <w:color w:val="auto"/>
          </w:rPr>
          <w:t>t</w:t>
        </w:r>
      </w:ins>
      <w:r w:rsidRPr="0E95701A" w:rsidR="00F73030">
        <w:rPr>
          <w:rFonts w:eastAsia="Calibri" w:cs="Times New Roman"/>
          <w:color w:val="auto"/>
        </w:rPr>
        <w:t>es</w:t>
      </w:r>
      <w:bookmarkEnd w:id="37"/>
      <w:commentRangeEnd w:id="1630013680"/>
      <w:r>
        <w:rPr>
          <w:rStyle w:val="CommentReference"/>
        </w:rPr>
        <w:commentReference w:id="1630013680"/>
      </w:r>
      <w:r w:rsidRPr="0E95701A" w:rsidR="00F73030">
        <w:rPr>
          <w:rFonts w:eastAsia="Calibri" w:cs="Times New Roman"/>
          <w:color w:val="auto"/>
        </w:rPr>
        <w:t>“</w:t>
      </w:r>
      <w:commentRangeStart w:id="1742094436"/>
      <w:ins w:author="Johanna Maria Kosk - JUSTDIGI" w:date="2026-01-14T08:48:36.787Z" w:id="96766366">
        <w:r w:rsidRPr="0E95701A" w:rsidR="5375E758">
          <w:rPr>
            <w:rFonts w:eastAsia="Calibri" w:cs="Times New Roman"/>
            <w:color w:val="auto"/>
          </w:rPr>
          <w:t>;</w:t>
        </w:r>
      </w:ins>
      <w:bookmarkEnd w:id="36"/>
      <w:commentRangeEnd w:id="1742094436"/>
      <w:r>
        <w:rPr>
          <w:rStyle w:val="CommentReference"/>
        </w:rPr>
        <w:commentReference w:id="1742094436"/>
      </w:r>
      <w:del w:author="Johanna Maria Kosk - JUSTDIGI" w:date="2026-01-14T08:48:35.516Z" w:id="922432">
        <w:r w:rsidRPr="0E95701A" w:rsidDel="008521BB">
          <w:rPr>
            <w:rFonts w:eastAsia="Calibri" w:cs="Times New Roman"/>
            <w:color w:val="auto"/>
          </w:rPr>
          <w:delText>.</w:delText>
        </w:r>
      </w:del>
    </w:p>
    <w:p w:rsidRPr="005910A6" w:rsidR="00321FA6" w:rsidP="00E055AC" w:rsidRDefault="00321FA6" w14:paraId="34DCF1A7" w14:textId="77777777">
      <w:pPr>
        <w:jc w:val="both"/>
        <w:rPr>
          <w:rFonts w:eastAsia="Calibri" w:cs="Times New Roman"/>
          <w:color w:val="auto"/>
          <w:szCs w:val="24"/>
        </w:rPr>
      </w:pPr>
    </w:p>
    <w:p w:rsidRPr="005910A6" w:rsidR="00321FA6" w:rsidP="00E055AC" w:rsidRDefault="00BC1BB1" w14:paraId="1B2F57A1" w14:textId="71414627">
      <w:pPr>
        <w:jc w:val="both"/>
        <w:rPr>
          <w:rFonts w:eastAsia="Calibri" w:cs="Times New Roman"/>
          <w:color w:val="auto"/>
          <w:szCs w:val="24"/>
        </w:rPr>
      </w:pPr>
      <w:r>
        <w:rPr>
          <w:rFonts w:eastAsia="Calibri" w:cs="Times New Roman"/>
          <w:b/>
          <w:bCs/>
          <w:color w:val="auto"/>
          <w:szCs w:val="24"/>
        </w:rPr>
        <w:t>3</w:t>
      </w:r>
      <w:r w:rsidR="004A204F">
        <w:rPr>
          <w:rFonts w:eastAsia="Calibri" w:cs="Times New Roman"/>
          <w:b/>
          <w:bCs/>
          <w:color w:val="auto"/>
          <w:szCs w:val="24"/>
        </w:rPr>
        <w:t>2</w:t>
      </w:r>
      <w:r w:rsidRPr="005910A6" w:rsidR="00321FA6">
        <w:rPr>
          <w:rFonts w:eastAsia="Calibri" w:cs="Times New Roman"/>
          <w:b/>
          <w:bCs/>
          <w:color w:val="auto"/>
          <w:szCs w:val="24"/>
        </w:rPr>
        <w:t>)</w:t>
      </w:r>
      <w:r w:rsidRPr="005910A6" w:rsidR="00321FA6">
        <w:rPr>
          <w:rFonts w:eastAsia="Calibri" w:cs="Times New Roman"/>
          <w:color w:val="auto"/>
          <w:szCs w:val="24"/>
        </w:rPr>
        <w:t xml:space="preserve"> paragrahv</w:t>
      </w:r>
      <w:r w:rsidRPr="005910A6" w:rsidR="00D805A2">
        <w:rPr>
          <w:rFonts w:eastAsia="Calibri" w:cs="Times New Roman"/>
          <w:color w:val="auto"/>
          <w:szCs w:val="24"/>
        </w:rPr>
        <w:t>id 20</w:t>
      </w:r>
      <w:r w:rsidRPr="005910A6" w:rsidR="00D805A2">
        <w:rPr>
          <w:rFonts w:eastAsia="Calibri" w:cs="Times New Roman"/>
          <w:color w:val="auto"/>
          <w:szCs w:val="24"/>
          <w:vertAlign w:val="superscript"/>
        </w:rPr>
        <w:t>1</w:t>
      </w:r>
      <w:r w:rsidRPr="005910A6" w:rsidR="00D805A2">
        <w:rPr>
          <w:rFonts w:eastAsia="Calibri" w:cs="Times New Roman"/>
          <w:color w:val="auto"/>
          <w:szCs w:val="24"/>
        </w:rPr>
        <w:t>–20</w:t>
      </w:r>
      <w:r w:rsidRPr="005910A6" w:rsidR="00D805A2">
        <w:rPr>
          <w:rFonts w:eastAsia="Calibri" w:cs="Times New Roman"/>
          <w:color w:val="auto"/>
          <w:szCs w:val="24"/>
          <w:vertAlign w:val="superscript"/>
        </w:rPr>
        <w:t>3</w:t>
      </w:r>
      <w:r w:rsidRPr="005910A6" w:rsidR="00D805A2">
        <w:rPr>
          <w:rFonts w:eastAsia="Calibri" w:cs="Times New Roman"/>
          <w:color w:val="auto"/>
          <w:szCs w:val="24"/>
        </w:rPr>
        <w:t xml:space="preserve"> </w:t>
      </w:r>
      <w:r w:rsidRPr="005910A6" w:rsidR="00321FA6">
        <w:rPr>
          <w:rFonts w:eastAsia="Calibri" w:cs="Times New Roman"/>
          <w:color w:val="auto"/>
          <w:szCs w:val="24"/>
        </w:rPr>
        <w:t>tunnistatakse kehtetuks;</w:t>
      </w:r>
    </w:p>
    <w:p w:rsidRPr="00AB0933" w:rsidR="00321FA6" w:rsidP="00E055AC" w:rsidRDefault="00321FA6" w14:paraId="02418BAA" w14:textId="77777777">
      <w:pPr>
        <w:jc w:val="both"/>
        <w:rPr>
          <w:rFonts w:eastAsia="Calibri" w:cs="Times New Roman"/>
          <w:color w:val="auto"/>
          <w:szCs w:val="24"/>
        </w:rPr>
      </w:pPr>
    </w:p>
    <w:p w:rsidRPr="005910A6" w:rsidR="00321FA6" w:rsidP="00E055AC" w:rsidRDefault="00BC1BB1" w14:paraId="78E67315" w14:textId="11CF54D5">
      <w:pPr>
        <w:jc w:val="both"/>
        <w:rPr>
          <w:rFonts w:eastAsia="Calibri" w:cs="Times New Roman"/>
          <w:color w:val="auto"/>
          <w:szCs w:val="24"/>
        </w:rPr>
      </w:pPr>
      <w:r>
        <w:rPr>
          <w:rFonts w:eastAsia="Calibri" w:cs="Times New Roman"/>
          <w:b/>
          <w:bCs/>
          <w:color w:val="auto"/>
          <w:szCs w:val="24"/>
        </w:rPr>
        <w:t>3</w:t>
      </w:r>
      <w:r w:rsidR="004A204F">
        <w:rPr>
          <w:rFonts w:eastAsia="Calibri" w:cs="Times New Roman"/>
          <w:b/>
          <w:bCs/>
          <w:color w:val="auto"/>
          <w:szCs w:val="24"/>
        </w:rPr>
        <w:t>3</w:t>
      </w:r>
      <w:r w:rsidRPr="005910A6" w:rsidR="00321FA6">
        <w:rPr>
          <w:rFonts w:eastAsia="Calibri" w:cs="Times New Roman"/>
          <w:b/>
          <w:bCs/>
          <w:color w:val="auto"/>
          <w:szCs w:val="24"/>
        </w:rPr>
        <w:t xml:space="preserve">) </w:t>
      </w:r>
      <w:bookmarkStart w:name="_Hlk146555271" w:id="38"/>
      <w:r w:rsidRPr="005910A6" w:rsidR="00321FA6">
        <w:rPr>
          <w:rFonts w:eastAsia="Calibri" w:cs="Times New Roman"/>
          <w:color w:val="auto"/>
          <w:szCs w:val="24"/>
        </w:rPr>
        <w:t xml:space="preserve">paragrahvi </w:t>
      </w:r>
      <w:bookmarkStart w:name="_Hlk209441365" w:id="39"/>
      <w:r w:rsidRPr="005910A6" w:rsidR="00D805A2">
        <w:rPr>
          <w:rFonts w:eastAsia="Calibri" w:cs="Times New Roman"/>
          <w:color w:val="auto"/>
          <w:szCs w:val="24"/>
        </w:rPr>
        <w:t>20</w:t>
      </w:r>
      <w:r w:rsidRPr="005910A6" w:rsidR="00321FA6">
        <w:rPr>
          <w:rFonts w:eastAsia="Calibri" w:cs="Times New Roman"/>
          <w:color w:val="auto"/>
          <w:szCs w:val="24"/>
          <w:vertAlign w:val="superscript"/>
        </w:rPr>
        <w:t>4</w:t>
      </w:r>
      <w:r w:rsidRPr="005910A6" w:rsidR="00321FA6">
        <w:rPr>
          <w:rFonts w:eastAsia="Calibri" w:cs="Times New Roman"/>
          <w:color w:val="auto"/>
          <w:szCs w:val="24"/>
        </w:rPr>
        <w:t xml:space="preserve"> </w:t>
      </w:r>
      <w:r w:rsidRPr="005910A6" w:rsidR="002C70B3">
        <w:rPr>
          <w:rFonts w:eastAsia="Calibri" w:cs="Times New Roman"/>
          <w:color w:val="auto"/>
          <w:szCs w:val="24"/>
        </w:rPr>
        <w:t>p</w:t>
      </w:r>
      <w:r w:rsidRPr="005910A6" w:rsidR="00D805A2">
        <w:rPr>
          <w:rFonts w:eastAsia="Calibri" w:cs="Times New Roman"/>
          <w:color w:val="auto"/>
          <w:szCs w:val="24"/>
        </w:rPr>
        <w:t>ealkirjas</w:t>
      </w:r>
      <w:bookmarkEnd w:id="39"/>
      <w:r w:rsidRPr="005910A6" w:rsidR="00D805A2">
        <w:rPr>
          <w:rFonts w:eastAsia="Calibri" w:cs="Times New Roman"/>
          <w:color w:val="auto"/>
          <w:szCs w:val="24"/>
        </w:rPr>
        <w:t xml:space="preserve"> </w:t>
      </w:r>
      <w:bookmarkStart w:name="_Hlk209441340" w:id="40"/>
      <w:r w:rsidRPr="005910A6" w:rsidR="00D805A2">
        <w:rPr>
          <w:rFonts w:eastAsia="Calibri" w:cs="Times New Roman"/>
          <w:color w:val="auto"/>
          <w:szCs w:val="24"/>
        </w:rPr>
        <w:t>asendatakse sõnad „väljaandmise ja kehtivuse kaotamise erisused“ sõnadega „väljaandmine ja kehtivuse kaotamine“</w:t>
      </w:r>
      <w:bookmarkEnd w:id="40"/>
      <w:r w:rsidRPr="005910A6" w:rsidR="00D805A2">
        <w:rPr>
          <w:rFonts w:eastAsia="Calibri" w:cs="Times New Roman"/>
          <w:color w:val="auto"/>
          <w:szCs w:val="24"/>
        </w:rPr>
        <w:t>;</w:t>
      </w:r>
    </w:p>
    <w:bookmarkEnd w:id="38"/>
    <w:p w:rsidRPr="00AB0933" w:rsidR="00321FA6" w:rsidP="00E055AC" w:rsidRDefault="00321FA6" w14:paraId="3BD9F5FA" w14:textId="77777777">
      <w:pPr>
        <w:jc w:val="both"/>
        <w:rPr>
          <w:rFonts w:eastAsia="Calibri" w:cs="Times New Roman"/>
          <w:color w:val="auto"/>
          <w:szCs w:val="24"/>
        </w:rPr>
      </w:pPr>
    </w:p>
    <w:p w:rsidRPr="005910A6" w:rsidR="00321FA6" w:rsidP="00E055AC" w:rsidRDefault="00BC1BB1" w14:paraId="33BE4047" w14:textId="55FC96B1">
      <w:pPr>
        <w:jc w:val="both"/>
        <w:rPr>
          <w:rFonts w:eastAsia="Calibri" w:cs="Times New Roman"/>
          <w:color w:val="auto"/>
          <w:szCs w:val="24"/>
        </w:rPr>
      </w:pPr>
      <w:r>
        <w:rPr>
          <w:rFonts w:eastAsia="Calibri" w:cs="Times New Roman"/>
          <w:b/>
          <w:bCs/>
          <w:color w:val="auto"/>
          <w:szCs w:val="24"/>
        </w:rPr>
        <w:t>3</w:t>
      </w:r>
      <w:r w:rsidR="004A204F">
        <w:rPr>
          <w:rFonts w:eastAsia="Calibri" w:cs="Times New Roman"/>
          <w:b/>
          <w:bCs/>
          <w:color w:val="auto"/>
          <w:szCs w:val="24"/>
        </w:rPr>
        <w:t>4</w:t>
      </w:r>
      <w:r w:rsidRPr="005910A6" w:rsidR="00321FA6">
        <w:rPr>
          <w:rFonts w:eastAsia="Calibri" w:cs="Times New Roman"/>
          <w:b/>
          <w:bCs/>
          <w:color w:val="auto"/>
          <w:szCs w:val="24"/>
        </w:rPr>
        <w:t xml:space="preserve">) </w:t>
      </w:r>
      <w:r w:rsidRPr="005910A6" w:rsidR="00321FA6">
        <w:rPr>
          <w:rFonts w:eastAsia="Calibri" w:cs="Times New Roman"/>
          <w:color w:val="auto"/>
          <w:szCs w:val="24"/>
        </w:rPr>
        <w:t xml:space="preserve">paragrahvi </w:t>
      </w:r>
      <w:r w:rsidRPr="005910A6" w:rsidR="00D805A2">
        <w:rPr>
          <w:rFonts w:eastAsia="Calibri" w:cs="Times New Roman"/>
          <w:color w:val="auto"/>
          <w:szCs w:val="24"/>
        </w:rPr>
        <w:t>20</w:t>
      </w:r>
      <w:r w:rsidRPr="005910A6" w:rsidR="00D805A2">
        <w:rPr>
          <w:rFonts w:eastAsia="Calibri" w:cs="Times New Roman"/>
          <w:color w:val="auto"/>
          <w:szCs w:val="24"/>
          <w:vertAlign w:val="superscript"/>
        </w:rPr>
        <w:t>4</w:t>
      </w:r>
      <w:r w:rsidRPr="005910A6" w:rsidR="00321FA6">
        <w:rPr>
          <w:rFonts w:eastAsia="Calibri" w:cs="Times New Roman"/>
          <w:color w:val="auto"/>
          <w:szCs w:val="24"/>
        </w:rPr>
        <w:t xml:space="preserve"> lõi</w:t>
      </w:r>
      <w:r w:rsidRPr="005910A6" w:rsidR="00D805A2">
        <w:rPr>
          <w:rFonts w:eastAsia="Calibri" w:cs="Times New Roman"/>
          <w:color w:val="auto"/>
          <w:szCs w:val="24"/>
        </w:rPr>
        <w:t xml:space="preserve">kes 1 asendatakse </w:t>
      </w:r>
      <w:bookmarkStart w:name="_Hlk209441874" w:id="41"/>
      <w:r w:rsidRPr="005910A6" w:rsidR="00D805A2">
        <w:rPr>
          <w:rFonts w:eastAsia="Calibri" w:cs="Times New Roman"/>
          <w:color w:val="auto"/>
          <w:szCs w:val="24"/>
        </w:rPr>
        <w:t>sõna</w:t>
      </w:r>
      <w:r w:rsidRPr="005910A6" w:rsidR="00633857">
        <w:rPr>
          <w:rFonts w:eastAsia="Calibri" w:cs="Times New Roman"/>
          <w:color w:val="auto"/>
          <w:szCs w:val="24"/>
        </w:rPr>
        <w:t>d</w:t>
      </w:r>
      <w:r w:rsidRPr="005910A6" w:rsidR="00D805A2">
        <w:rPr>
          <w:rFonts w:eastAsia="Calibri" w:cs="Times New Roman"/>
          <w:color w:val="auto"/>
          <w:szCs w:val="24"/>
        </w:rPr>
        <w:t xml:space="preserve"> „</w:t>
      </w:r>
      <w:r w:rsidRPr="005910A6" w:rsidR="00633857">
        <w:rPr>
          <w:rFonts w:eastAsia="Calibri" w:cs="Times New Roman"/>
          <w:color w:val="auto"/>
          <w:szCs w:val="24"/>
        </w:rPr>
        <w:t>digitaalne isikutunnistus on digitaalne isikutunnistus</w:t>
      </w:r>
      <w:r w:rsidRPr="005910A6" w:rsidR="00D805A2">
        <w:rPr>
          <w:rFonts w:eastAsia="Calibri" w:cs="Times New Roman"/>
          <w:color w:val="auto"/>
          <w:szCs w:val="24"/>
        </w:rPr>
        <w:t>“ sõna</w:t>
      </w:r>
      <w:r w:rsidRPr="005910A6" w:rsidR="00633857">
        <w:rPr>
          <w:rFonts w:eastAsia="Calibri" w:cs="Times New Roman"/>
          <w:color w:val="auto"/>
          <w:szCs w:val="24"/>
        </w:rPr>
        <w:t>de</w:t>
      </w:r>
      <w:r w:rsidRPr="005910A6" w:rsidR="00D805A2">
        <w:rPr>
          <w:rFonts w:eastAsia="Calibri" w:cs="Times New Roman"/>
          <w:color w:val="auto"/>
          <w:szCs w:val="24"/>
        </w:rPr>
        <w:t>ga „</w:t>
      </w:r>
      <w:r w:rsidRPr="005910A6" w:rsidR="00633857">
        <w:rPr>
          <w:rFonts w:eastAsia="Calibri" w:cs="Times New Roman"/>
          <w:color w:val="auto"/>
          <w:szCs w:val="24"/>
        </w:rPr>
        <w:t xml:space="preserve">digitaalne isikutunnistus on digitaalne </w:t>
      </w:r>
      <w:r w:rsidRPr="005910A6" w:rsidR="00D805A2">
        <w:rPr>
          <w:rFonts w:eastAsia="Calibri" w:cs="Times New Roman"/>
          <w:color w:val="auto"/>
          <w:szCs w:val="24"/>
        </w:rPr>
        <w:t>dokument“</w:t>
      </w:r>
      <w:bookmarkEnd w:id="41"/>
      <w:r w:rsidRPr="005910A6" w:rsidR="00321FA6">
        <w:rPr>
          <w:rFonts w:eastAsia="Calibri" w:cs="Times New Roman"/>
          <w:color w:val="auto"/>
          <w:szCs w:val="24"/>
        </w:rPr>
        <w:t>;</w:t>
      </w:r>
    </w:p>
    <w:p w:rsidRPr="00AB0933" w:rsidR="00321FA6" w:rsidP="00E055AC" w:rsidRDefault="00321FA6" w14:paraId="24B4B012" w14:textId="77777777">
      <w:pPr>
        <w:jc w:val="both"/>
        <w:rPr>
          <w:rFonts w:eastAsia="Calibri" w:cs="Times New Roman"/>
          <w:color w:val="auto"/>
          <w:szCs w:val="24"/>
        </w:rPr>
      </w:pPr>
    </w:p>
    <w:p w:rsidRPr="005910A6" w:rsidR="00321FA6" w:rsidP="00E055AC" w:rsidRDefault="00BC1BB1" w14:paraId="42D378EE" w14:textId="388D5E4D">
      <w:pPr>
        <w:jc w:val="both"/>
        <w:rPr>
          <w:rFonts w:eastAsia="Calibri" w:cs="Times New Roman"/>
          <w:color w:val="auto"/>
          <w:szCs w:val="24"/>
        </w:rPr>
      </w:pPr>
      <w:r>
        <w:rPr>
          <w:rFonts w:eastAsia="Calibri" w:cs="Times New Roman"/>
          <w:b/>
          <w:bCs/>
          <w:color w:val="auto"/>
          <w:szCs w:val="24"/>
        </w:rPr>
        <w:t>3</w:t>
      </w:r>
      <w:r w:rsidR="004A204F">
        <w:rPr>
          <w:rFonts w:eastAsia="Calibri" w:cs="Times New Roman"/>
          <w:b/>
          <w:bCs/>
          <w:color w:val="auto"/>
          <w:szCs w:val="24"/>
        </w:rPr>
        <w:t>5</w:t>
      </w:r>
      <w:r w:rsidRPr="005910A6" w:rsidR="00321FA6">
        <w:rPr>
          <w:rFonts w:eastAsia="Calibri" w:cs="Times New Roman"/>
          <w:b/>
          <w:bCs/>
          <w:color w:val="auto"/>
          <w:szCs w:val="24"/>
        </w:rPr>
        <w:t xml:space="preserve">) </w:t>
      </w:r>
      <w:r w:rsidRPr="005910A6" w:rsidR="00321FA6">
        <w:rPr>
          <w:rFonts w:eastAsia="Calibri" w:cs="Times New Roman"/>
          <w:color w:val="auto"/>
          <w:szCs w:val="24"/>
        </w:rPr>
        <w:t xml:space="preserve">paragrahvi </w:t>
      </w:r>
      <w:r w:rsidRPr="005910A6" w:rsidR="00633857">
        <w:rPr>
          <w:rFonts w:eastAsia="Calibri" w:cs="Times New Roman"/>
          <w:color w:val="auto"/>
          <w:szCs w:val="24"/>
        </w:rPr>
        <w:t>20</w:t>
      </w:r>
      <w:r w:rsidRPr="005910A6" w:rsidR="00633857">
        <w:rPr>
          <w:rFonts w:eastAsia="Calibri" w:cs="Times New Roman"/>
          <w:color w:val="auto"/>
          <w:szCs w:val="24"/>
          <w:vertAlign w:val="superscript"/>
        </w:rPr>
        <w:t>4</w:t>
      </w:r>
      <w:r w:rsidRPr="005910A6" w:rsidR="00321FA6">
        <w:rPr>
          <w:rFonts w:eastAsia="Calibri" w:cs="Times New Roman"/>
          <w:color w:val="auto"/>
          <w:szCs w:val="24"/>
        </w:rPr>
        <w:t xml:space="preserve"> </w:t>
      </w:r>
      <w:r w:rsidRPr="005910A6" w:rsidR="00633857">
        <w:rPr>
          <w:rFonts w:eastAsia="Calibri" w:cs="Times New Roman"/>
          <w:color w:val="auto"/>
          <w:szCs w:val="24"/>
        </w:rPr>
        <w:t xml:space="preserve">täiendatakse </w:t>
      </w:r>
      <w:r w:rsidRPr="005910A6" w:rsidR="00321FA6">
        <w:rPr>
          <w:rFonts w:eastAsia="Calibri" w:cs="Times New Roman"/>
          <w:color w:val="auto"/>
          <w:szCs w:val="24"/>
        </w:rPr>
        <w:t>lõi</w:t>
      </w:r>
      <w:r w:rsidRPr="005910A6" w:rsidR="00633857">
        <w:rPr>
          <w:rFonts w:eastAsia="Calibri" w:cs="Times New Roman"/>
          <w:color w:val="auto"/>
          <w:szCs w:val="24"/>
        </w:rPr>
        <w:t xml:space="preserve">kega </w:t>
      </w:r>
      <w:r w:rsidRPr="005910A6" w:rsidR="00321FA6">
        <w:rPr>
          <w:rFonts w:eastAsia="Calibri" w:cs="Times New Roman"/>
          <w:color w:val="auto"/>
          <w:szCs w:val="24"/>
        </w:rPr>
        <w:t>3</w:t>
      </w:r>
      <w:r w:rsidRPr="005910A6" w:rsidR="00633857">
        <w:rPr>
          <w:rFonts w:eastAsia="Calibri" w:cs="Times New Roman"/>
          <w:color w:val="auto"/>
          <w:szCs w:val="24"/>
          <w:vertAlign w:val="superscript"/>
        </w:rPr>
        <w:t>1</w:t>
      </w:r>
      <w:r w:rsidRPr="005910A6" w:rsidR="00321FA6">
        <w:rPr>
          <w:rFonts w:eastAsia="Calibri" w:cs="Times New Roman"/>
          <w:color w:val="auto"/>
          <w:szCs w:val="24"/>
        </w:rPr>
        <w:t xml:space="preserve"> järgmise</w:t>
      </w:r>
      <w:r w:rsidRPr="005910A6" w:rsidR="00633857">
        <w:rPr>
          <w:rFonts w:eastAsia="Calibri" w:cs="Times New Roman"/>
          <w:color w:val="auto"/>
          <w:szCs w:val="24"/>
        </w:rPr>
        <w:t>s sõnastuses</w:t>
      </w:r>
      <w:r w:rsidRPr="005910A6" w:rsidR="00321FA6">
        <w:rPr>
          <w:rFonts w:eastAsia="Calibri" w:cs="Times New Roman"/>
          <w:color w:val="auto"/>
          <w:szCs w:val="24"/>
        </w:rPr>
        <w:t>:</w:t>
      </w:r>
    </w:p>
    <w:p w:rsidRPr="005910A6" w:rsidR="00321FA6" w:rsidP="00E055AC" w:rsidRDefault="00321FA6" w14:paraId="45D32CDC" w14:textId="77777777">
      <w:pPr>
        <w:jc w:val="both"/>
        <w:rPr>
          <w:rFonts w:eastAsia="Calibri" w:cs="Times New Roman"/>
          <w:color w:val="auto"/>
          <w:szCs w:val="24"/>
        </w:rPr>
      </w:pPr>
    </w:p>
    <w:p w:rsidRPr="005910A6" w:rsidR="00321FA6" w:rsidP="00E055AC" w:rsidRDefault="00321FA6" w14:paraId="19EE2036" w14:textId="57EBC72C">
      <w:pPr>
        <w:jc w:val="both"/>
        <w:rPr>
          <w:rFonts w:eastAsia="Calibri" w:cs="Times New Roman"/>
          <w:color w:val="auto"/>
          <w:szCs w:val="24"/>
        </w:rPr>
      </w:pPr>
      <w:r w:rsidRPr="005910A6">
        <w:rPr>
          <w:rFonts w:eastAsia="Calibri" w:cs="Times New Roman"/>
          <w:color w:val="auto"/>
          <w:szCs w:val="24"/>
        </w:rPr>
        <w:t>„(3</w:t>
      </w:r>
      <w:r w:rsidRPr="005910A6" w:rsidR="00633857">
        <w:rPr>
          <w:rFonts w:eastAsia="Calibri" w:cs="Times New Roman"/>
          <w:color w:val="auto"/>
          <w:szCs w:val="24"/>
          <w:vertAlign w:val="superscript"/>
        </w:rPr>
        <w:t>1</w:t>
      </w:r>
      <w:r w:rsidRPr="005910A6">
        <w:rPr>
          <w:rFonts w:eastAsia="Calibri" w:cs="Times New Roman"/>
          <w:color w:val="auto"/>
          <w:szCs w:val="24"/>
        </w:rPr>
        <w:t xml:space="preserve">) </w:t>
      </w:r>
      <w:bookmarkStart w:name="_Hlk209442127" w:id="42"/>
      <w:r w:rsidRPr="005910A6" w:rsidR="00633857">
        <w:rPr>
          <w:rFonts w:eastAsia="Calibri" w:cs="Times New Roman"/>
          <w:color w:val="auto"/>
          <w:szCs w:val="24"/>
        </w:rPr>
        <w:t>Mobiil-ID vormis digitaalne isikutunnistus ja sellega seotud digitaalset tuvastamist ning digitaalset allkirjastamist võimaldavad sertifikaadid kehtivad kuni viis aastat.</w:t>
      </w:r>
      <w:bookmarkEnd w:id="42"/>
      <w:r w:rsidRPr="005910A6">
        <w:rPr>
          <w:rFonts w:eastAsia="Calibri" w:cs="Times New Roman"/>
          <w:color w:val="auto"/>
          <w:szCs w:val="24"/>
        </w:rPr>
        <w:t>“;</w:t>
      </w:r>
    </w:p>
    <w:p w:rsidRPr="005910A6" w:rsidR="00F00700" w:rsidP="00E055AC" w:rsidRDefault="00F00700" w14:paraId="1167F5AE" w14:textId="77777777">
      <w:pPr>
        <w:jc w:val="both"/>
        <w:rPr>
          <w:rFonts w:eastAsia="Calibri" w:cs="Times New Roman"/>
          <w:color w:val="auto"/>
          <w:szCs w:val="24"/>
        </w:rPr>
      </w:pPr>
    </w:p>
    <w:p w:rsidRPr="005910A6" w:rsidR="00DF3836" w:rsidP="00E055AC" w:rsidRDefault="00BC1BB1" w14:paraId="76BB9AE5" w14:textId="7AB6EFDE">
      <w:pPr>
        <w:jc w:val="both"/>
        <w:rPr>
          <w:rFonts w:eastAsia="Calibri" w:cs="Times New Roman"/>
          <w:color w:val="auto"/>
          <w:szCs w:val="24"/>
        </w:rPr>
      </w:pPr>
      <w:r>
        <w:rPr>
          <w:rFonts w:eastAsia="Calibri" w:cs="Times New Roman"/>
          <w:b/>
          <w:bCs/>
          <w:color w:val="auto"/>
          <w:szCs w:val="24"/>
        </w:rPr>
        <w:t>3</w:t>
      </w:r>
      <w:r w:rsidR="004A204F">
        <w:rPr>
          <w:rFonts w:eastAsia="Calibri" w:cs="Times New Roman"/>
          <w:b/>
          <w:bCs/>
          <w:color w:val="auto"/>
          <w:szCs w:val="24"/>
        </w:rPr>
        <w:t>6</w:t>
      </w:r>
      <w:r w:rsidRPr="005910A6" w:rsidR="00F00700">
        <w:rPr>
          <w:rFonts w:eastAsia="Calibri" w:cs="Times New Roman"/>
          <w:b/>
          <w:bCs/>
          <w:color w:val="auto"/>
          <w:szCs w:val="24"/>
        </w:rPr>
        <w:t>)</w:t>
      </w:r>
      <w:r w:rsidRPr="005910A6" w:rsidR="00F00700">
        <w:rPr>
          <w:rFonts w:eastAsia="Aptos" w:cs="Times New Roman"/>
          <w:b/>
          <w:bCs/>
          <w:color w:val="auto"/>
          <w:szCs w:val="24"/>
        </w:rPr>
        <w:t xml:space="preserve"> </w:t>
      </w:r>
      <w:r w:rsidRPr="005910A6" w:rsidR="00DF3836">
        <w:rPr>
          <w:rFonts w:eastAsia="Calibri" w:cs="Times New Roman"/>
          <w:color w:val="auto"/>
          <w:szCs w:val="24"/>
        </w:rPr>
        <w:t>paragrahvi 20</w:t>
      </w:r>
      <w:r w:rsidRPr="005910A6" w:rsidR="00DF3836">
        <w:rPr>
          <w:rFonts w:eastAsia="Calibri" w:cs="Times New Roman"/>
          <w:color w:val="auto"/>
          <w:szCs w:val="24"/>
          <w:vertAlign w:val="superscript"/>
        </w:rPr>
        <w:t>5</w:t>
      </w:r>
      <w:r w:rsidRPr="005910A6" w:rsidR="00DF3836">
        <w:rPr>
          <w:rFonts w:eastAsia="Calibri" w:cs="Times New Roman"/>
          <w:color w:val="auto"/>
          <w:szCs w:val="24"/>
        </w:rPr>
        <w:t xml:space="preserve"> lõiget 1 täiendatakse pärast sõnu „antakse välja“ sõnadega „</w:t>
      </w:r>
      <w:bookmarkStart w:name="_Hlk214540429" w:id="43"/>
      <w:r w:rsidRPr="005910A6" w:rsidR="00DF3836">
        <w:rPr>
          <w:rFonts w:eastAsia="Calibri" w:cs="Times New Roman"/>
          <w:color w:val="auto"/>
          <w:szCs w:val="24"/>
        </w:rPr>
        <w:t>vähemalt 18-aastasele</w:t>
      </w:r>
      <w:bookmarkEnd w:id="43"/>
      <w:r w:rsidRPr="005910A6" w:rsidR="00DF3836">
        <w:rPr>
          <w:rFonts w:eastAsia="Calibri" w:cs="Times New Roman"/>
          <w:color w:val="auto"/>
          <w:szCs w:val="24"/>
        </w:rPr>
        <w:t>“;</w:t>
      </w:r>
    </w:p>
    <w:p w:rsidRPr="00AB0933" w:rsidR="00DF3836" w:rsidP="00E055AC" w:rsidRDefault="00DF3836" w14:paraId="20EBAFE4" w14:textId="77777777">
      <w:pPr>
        <w:jc w:val="both"/>
        <w:rPr>
          <w:rFonts w:eastAsia="Aptos" w:cs="Times New Roman"/>
          <w:color w:val="auto"/>
          <w:szCs w:val="24"/>
        </w:rPr>
      </w:pPr>
    </w:p>
    <w:p w:rsidRPr="00AB0933" w:rsidR="00F00700" w:rsidP="00E055AC" w:rsidRDefault="00BC1BB1" w14:paraId="6A5992C4" w14:textId="10A1E989">
      <w:pPr>
        <w:jc w:val="both"/>
        <w:rPr>
          <w:rFonts w:eastAsia="Aptos" w:cs="Times New Roman"/>
          <w:color w:val="auto"/>
          <w:szCs w:val="24"/>
        </w:rPr>
      </w:pPr>
      <w:r>
        <w:rPr>
          <w:rFonts w:eastAsia="Calibri" w:cs="Times New Roman"/>
          <w:b/>
          <w:bCs/>
          <w:color w:val="auto"/>
          <w:szCs w:val="24"/>
        </w:rPr>
        <w:t>3</w:t>
      </w:r>
      <w:r w:rsidR="004A204F">
        <w:rPr>
          <w:rFonts w:eastAsia="Calibri" w:cs="Times New Roman"/>
          <w:b/>
          <w:bCs/>
          <w:color w:val="auto"/>
          <w:szCs w:val="24"/>
        </w:rPr>
        <w:t>7</w:t>
      </w:r>
      <w:r w:rsidRPr="005910A6" w:rsidR="00DF3836">
        <w:rPr>
          <w:rFonts w:eastAsia="Calibri" w:cs="Times New Roman"/>
          <w:b/>
          <w:bCs/>
          <w:color w:val="auto"/>
          <w:szCs w:val="24"/>
        </w:rPr>
        <w:t xml:space="preserve">) </w:t>
      </w:r>
      <w:r w:rsidRPr="005910A6" w:rsidR="00F00700">
        <w:rPr>
          <w:rFonts w:eastAsia="Calibri" w:cs="Times New Roman"/>
          <w:color w:val="auto"/>
          <w:szCs w:val="24"/>
        </w:rPr>
        <w:t>paragrahvi 20</w:t>
      </w:r>
      <w:r w:rsidRPr="005910A6" w:rsidR="00F00700">
        <w:rPr>
          <w:rFonts w:eastAsia="Calibri" w:cs="Times New Roman"/>
          <w:color w:val="auto"/>
          <w:szCs w:val="24"/>
          <w:vertAlign w:val="superscript"/>
        </w:rPr>
        <w:t>9</w:t>
      </w:r>
      <w:r w:rsidRPr="005910A6" w:rsidR="00F00700">
        <w:rPr>
          <w:rFonts w:eastAsia="Calibri" w:cs="Times New Roman"/>
          <w:color w:val="auto"/>
          <w:szCs w:val="24"/>
        </w:rPr>
        <w:t xml:space="preserve"> </w:t>
      </w:r>
      <w:r w:rsidRPr="005910A6" w:rsidR="004C22B6">
        <w:rPr>
          <w:rFonts w:eastAsia="Calibri" w:cs="Times New Roman"/>
          <w:color w:val="auto"/>
          <w:szCs w:val="24"/>
        </w:rPr>
        <w:t xml:space="preserve">tekst </w:t>
      </w:r>
      <w:r w:rsidRPr="005910A6" w:rsidR="00F00700">
        <w:rPr>
          <w:rFonts w:eastAsia="Calibri" w:cs="Times New Roman"/>
          <w:color w:val="auto"/>
          <w:szCs w:val="24"/>
        </w:rPr>
        <w:t>muudetakse ja sõnastatakse järgmiselt:</w:t>
      </w:r>
    </w:p>
    <w:p w:rsidRPr="005910A6" w:rsidR="00F00700" w:rsidP="00E055AC" w:rsidRDefault="00F00700" w14:paraId="09605029" w14:textId="77777777">
      <w:pPr>
        <w:jc w:val="both"/>
        <w:rPr>
          <w:rFonts w:eastAsia="Aptos" w:cs="Times New Roman"/>
          <w:color w:val="auto"/>
          <w:szCs w:val="24"/>
        </w:rPr>
      </w:pPr>
    </w:p>
    <w:p w:rsidRPr="005910A6" w:rsidR="004940C3" w:rsidP="00E055AC" w:rsidRDefault="00F00700" w14:paraId="4C344C0F" w14:textId="224C7E45">
      <w:pPr>
        <w:jc w:val="both"/>
        <w:rPr>
          <w:rFonts w:eastAsia="Aptos" w:cs="Times New Roman"/>
          <w:color w:val="auto"/>
          <w:szCs w:val="24"/>
        </w:rPr>
      </w:pPr>
      <w:r w:rsidRPr="005910A6">
        <w:rPr>
          <w:rFonts w:eastAsia="Aptos" w:cs="Times New Roman"/>
          <w:color w:val="auto"/>
          <w:szCs w:val="24"/>
        </w:rPr>
        <w:t>„</w:t>
      </w:r>
      <w:bookmarkStart w:name="_Hlk214540452" w:id="44"/>
      <w:r w:rsidRPr="005910A6">
        <w:rPr>
          <w:rFonts w:eastAsia="Aptos" w:cs="Times New Roman"/>
          <w:color w:val="auto"/>
          <w:szCs w:val="24"/>
        </w:rPr>
        <w:t>(1) E-residendi digitaalse isikutunnistuse väljaandja tuvastab taotleja isiku või kontrollib tema isikusamasust taotl</w:t>
      </w:r>
      <w:r w:rsidRPr="005910A6" w:rsidR="00CE54F5">
        <w:rPr>
          <w:rFonts w:eastAsia="Aptos" w:cs="Times New Roman"/>
          <w:color w:val="auto"/>
          <w:szCs w:val="24"/>
        </w:rPr>
        <w:t>emi</w:t>
      </w:r>
      <w:r w:rsidRPr="005910A6">
        <w:rPr>
          <w:rFonts w:eastAsia="Aptos" w:cs="Times New Roman"/>
          <w:color w:val="auto"/>
          <w:szCs w:val="24"/>
        </w:rPr>
        <w:t>s</w:t>
      </w:r>
      <w:r w:rsidRPr="005910A6" w:rsidR="00CE54F5">
        <w:rPr>
          <w:rFonts w:eastAsia="Aptos" w:cs="Times New Roman"/>
          <w:color w:val="auto"/>
          <w:szCs w:val="24"/>
        </w:rPr>
        <w:t>el</w:t>
      </w:r>
      <w:r w:rsidRPr="005910A6">
        <w:rPr>
          <w:rFonts w:eastAsia="Aptos" w:cs="Times New Roman"/>
          <w:color w:val="auto"/>
          <w:szCs w:val="24"/>
        </w:rPr>
        <w:t xml:space="preserve"> esitatud isikuandmete, sealhulgas biomeetriliste andmete, välisriigi kehtiva biomeetrilise reisidokumendi andmete alusel ja käesoleva seaduse § 11</w:t>
      </w:r>
      <w:r w:rsidRPr="005910A6">
        <w:rPr>
          <w:rFonts w:eastAsia="Aptos" w:cs="Times New Roman"/>
          <w:color w:val="auto"/>
          <w:szCs w:val="24"/>
          <w:vertAlign w:val="superscript"/>
        </w:rPr>
        <w:t>1</w:t>
      </w:r>
      <w:r w:rsidRPr="005910A6">
        <w:rPr>
          <w:rFonts w:eastAsia="Aptos" w:cs="Times New Roman"/>
          <w:color w:val="auto"/>
          <w:szCs w:val="24"/>
        </w:rPr>
        <w:t xml:space="preserve"> lõigete 1 või 2 kohaselt</w:t>
      </w:r>
      <w:r w:rsidRPr="005910A6" w:rsidR="004940C3">
        <w:rPr>
          <w:rFonts w:eastAsia="Aptos" w:cs="Times New Roman"/>
          <w:color w:val="auto"/>
          <w:szCs w:val="24"/>
        </w:rPr>
        <w:t xml:space="preserve"> </w:t>
      </w:r>
      <w:bookmarkStart w:name="_Hlk213316310" w:id="45"/>
      <w:r w:rsidRPr="005910A6" w:rsidR="004940C3">
        <w:rPr>
          <w:rFonts w:eastAsia="Aptos" w:cs="Times New Roman"/>
          <w:color w:val="auto"/>
          <w:szCs w:val="24"/>
        </w:rPr>
        <w:t>arvestades käesolevas peatükis sätestatud erisusi</w:t>
      </w:r>
      <w:bookmarkEnd w:id="45"/>
      <w:r w:rsidRPr="005910A6" w:rsidR="004940C3">
        <w:rPr>
          <w:rFonts w:eastAsia="Aptos" w:cs="Times New Roman"/>
          <w:color w:val="auto"/>
          <w:szCs w:val="24"/>
        </w:rPr>
        <w:t>.</w:t>
      </w:r>
    </w:p>
    <w:p w:rsidRPr="005910A6" w:rsidR="00F00700" w:rsidP="00E055AC" w:rsidRDefault="00F00700" w14:paraId="6E3BDF80" w14:textId="77777777">
      <w:pPr>
        <w:jc w:val="both"/>
        <w:rPr>
          <w:rFonts w:eastAsia="Aptos" w:cs="Times New Roman"/>
          <w:color w:val="auto"/>
          <w:szCs w:val="24"/>
        </w:rPr>
      </w:pPr>
    </w:p>
    <w:p w:rsidRPr="005910A6" w:rsidR="00F00700" w:rsidP="00E055AC" w:rsidRDefault="00F00700" w14:paraId="09FA1D2D" w14:textId="3AF7001A">
      <w:pPr>
        <w:jc w:val="both"/>
        <w:rPr>
          <w:rFonts w:eastAsia="Aptos" w:cs="Times New Roman"/>
          <w:color w:val="auto"/>
          <w:szCs w:val="24"/>
        </w:rPr>
      </w:pPr>
      <w:r w:rsidRPr="005910A6">
        <w:rPr>
          <w:rFonts w:eastAsia="Aptos" w:cs="Times New Roman"/>
          <w:color w:val="auto"/>
          <w:szCs w:val="24"/>
        </w:rPr>
        <w:t>(</w:t>
      </w:r>
      <w:r w:rsidRPr="005910A6" w:rsidR="004940C3">
        <w:rPr>
          <w:rFonts w:eastAsia="Aptos" w:cs="Times New Roman"/>
          <w:color w:val="auto"/>
          <w:szCs w:val="24"/>
        </w:rPr>
        <w:t>2</w:t>
      </w:r>
      <w:r w:rsidRPr="005910A6">
        <w:rPr>
          <w:rFonts w:eastAsia="Aptos" w:cs="Times New Roman"/>
          <w:color w:val="auto"/>
          <w:szCs w:val="24"/>
        </w:rPr>
        <w:t>) Isiku tuvastamiseks või isikusamasuse kontrollimiseks kasutatava välisriigi biomeetrilise reisidokumendi kiibil olevate isikuandmete õigsuses peab olema võimalik veenduda.</w:t>
      </w:r>
    </w:p>
    <w:p w:rsidRPr="005910A6" w:rsidR="00F00700" w:rsidP="00E055AC" w:rsidRDefault="00F00700" w14:paraId="5B3DFB92" w14:textId="77777777">
      <w:pPr>
        <w:jc w:val="both"/>
        <w:rPr>
          <w:rFonts w:eastAsia="Aptos" w:cs="Times New Roman"/>
          <w:color w:val="auto"/>
          <w:szCs w:val="24"/>
        </w:rPr>
      </w:pPr>
    </w:p>
    <w:p w:rsidRPr="005910A6" w:rsidR="00F00700" w:rsidP="00E055AC" w:rsidRDefault="00F00700" w14:paraId="73E90107" w14:textId="137BE4F0">
      <w:pPr>
        <w:jc w:val="both"/>
        <w:rPr>
          <w:rFonts w:eastAsia="Aptos" w:cs="Times New Roman"/>
          <w:color w:val="auto"/>
          <w:szCs w:val="24"/>
        </w:rPr>
      </w:pPr>
      <w:r w:rsidRPr="005910A6">
        <w:rPr>
          <w:rFonts w:eastAsia="Aptos" w:cs="Times New Roman"/>
          <w:szCs w:val="24"/>
          <w:shd w:val="clear" w:color="auto" w:fill="FFFFFF"/>
        </w:rPr>
        <w:t>(</w:t>
      </w:r>
      <w:r w:rsidRPr="005910A6" w:rsidR="004940C3">
        <w:rPr>
          <w:rFonts w:eastAsia="Aptos" w:cs="Times New Roman"/>
          <w:szCs w:val="24"/>
          <w:shd w:val="clear" w:color="auto" w:fill="FFFFFF"/>
        </w:rPr>
        <w:t>3</w:t>
      </w:r>
      <w:r w:rsidRPr="005910A6">
        <w:rPr>
          <w:rFonts w:eastAsia="Aptos" w:cs="Times New Roman"/>
          <w:szCs w:val="24"/>
          <w:shd w:val="clear" w:color="auto" w:fill="FFFFFF"/>
        </w:rPr>
        <w:t>) E-residendi digitaalse isikutunnistuse taotleja ilmub isiklikult isiku tuvastamiseks või isikusamasuse kontrollimiseks isikutunnistuse väljaandja asukohta või Eesti välisesindusse isikutunnistuse väljastamisel</w:t>
      </w:r>
      <w:r w:rsidRPr="005910A6">
        <w:rPr>
          <w:rFonts w:eastAsia="Aptos" w:cs="Times New Roman"/>
          <w:color w:val="auto"/>
          <w:szCs w:val="24"/>
        </w:rPr>
        <w:t>.</w:t>
      </w:r>
    </w:p>
    <w:p w:rsidRPr="005910A6" w:rsidR="00F00700" w:rsidP="00E055AC" w:rsidRDefault="00F00700" w14:paraId="4CD96673" w14:textId="77777777">
      <w:pPr>
        <w:jc w:val="both"/>
        <w:rPr>
          <w:rFonts w:eastAsia="Aptos" w:cs="Times New Roman"/>
          <w:color w:val="auto"/>
          <w:szCs w:val="24"/>
        </w:rPr>
      </w:pPr>
    </w:p>
    <w:p w:rsidRPr="005910A6" w:rsidR="00F00700" w:rsidP="00E055AC" w:rsidRDefault="00F00700" w14:paraId="4B3C1BD3" w14:textId="79448A40">
      <w:pPr>
        <w:jc w:val="both"/>
        <w:rPr>
          <w:rFonts w:eastAsia="Aptos" w:cs="Times New Roman"/>
          <w:color w:val="auto"/>
          <w:szCs w:val="24"/>
        </w:rPr>
      </w:pPr>
      <w:r w:rsidRPr="005910A6">
        <w:rPr>
          <w:rFonts w:eastAsia="Aptos" w:cs="Times New Roman"/>
          <w:color w:val="auto"/>
          <w:szCs w:val="24"/>
        </w:rPr>
        <w:t>(</w:t>
      </w:r>
      <w:r w:rsidRPr="005910A6" w:rsidR="004940C3">
        <w:rPr>
          <w:rFonts w:eastAsia="Aptos" w:cs="Times New Roman"/>
          <w:color w:val="auto"/>
          <w:szCs w:val="24"/>
        </w:rPr>
        <w:t>4</w:t>
      </w:r>
      <w:r w:rsidRPr="005910A6">
        <w:rPr>
          <w:rFonts w:eastAsia="Aptos" w:cs="Times New Roman"/>
          <w:color w:val="auto"/>
          <w:szCs w:val="24"/>
        </w:rPr>
        <w:t xml:space="preserve">) </w:t>
      </w:r>
      <w:bookmarkStart w:name="_Hlk211867972" w:id="46"/>
      <w:r w:rsidRPr="005910A6">
        <w:rPr>
          <w:rFonts w:eastAsia="Aptos" w:cs="Times New Roman"/>
          <w:color w:val="auto"/>
          <w:szCs w:val="24"/>
        </w:rPr>
        <w:t>E-residendi digitaalse isikutunnistuse väljaandja võib selle väärkasutuse ärahoidmiseks ning e-residendi õiguste ja huvide kaitseks nõuda, et e-resident ilmuks isiklikult väljaandja asukohta või Eesti välisesindusse.</w:t>
      </w:r>
      <w:bookmarkEnd w:id="44"/>
      <w:bookmarkEnd w:id="46"/>
      <w:r w:rsidRPr="005910A6" w:rsidR="00CE54F5">
        <w:rPr>
          <w:rFonts w:eastAsia="Aptos" w:cs="Times New Roman"/>
          <w:color w:val="auto"/>
          <w:szCs w:val="24"/>
        </w:rPr>
        <w:t>“;</w:t>
      </w:r>
    </w:p>
    <w:p w:rsidRPr="005910A6" w:rsidR="00F00700" w:rsidP="00E055AC" w:rsidRDefault="00F00700" w14:paraId="6FA5B6A8" w14:textId="5C044385">
      <w:pPr>
        <w:jc w:val="both"/>
        <w:rPr>
          <w:rFonts w:eastAsia="Calibri" w:cs="Times New Roman"/>
          <w:color w:val="auto"/>
          <w:szCs w:val="24"/>
        </w:rPr>
      </w:pPr>
    </w:p>
    <w:p w:rsidRPr="005910A6" w:rsidR="00D55703" w:rsidP="00E055AC" w:rsidRDefault="00BC1BB1" w14:paraId="33E985D7" w14:textId="01486DEC">
      <w:pPr>
        <w:jc w:val="both"/>
        <w:rPr>
          <w:rFonts w:eastAsia="Calibri" w:cs="Times New Roman"/>
          <w:color w:val="auto"/>
          <w:szCs w:val="24"/>
        </w:rPr>
      </w:pPr>
      <w:bookmarkStart w:name="_Hlk211865283" w:id="47"/>
      <w:r>
        <w:rPr>
          <w:rFonts w:eastAsia="Calibri" w:cs="Times New Roman"/>
          <w:b/>
          <w:bCs/>
          <w:color w:val="auto"/>
          <w:szCs w:val="24"/>
        </w:rPr>
        <w:t>3</w:t>
      </w:r>
      <w:r w:rsidR="004A204F">
        <w:rPr>
          <w:rFonts w:eastAsia="Calibri" w:cs="Times New Roman"/>
          <w:b/>
          <w:bCs/>
          <w:color w:val="auto"/>
          <w:szCs w:val="24"/>
        </w:rPr>
        <w:t>8</w:t>
      </w:r>
      <w:r w:rsidRPr="005910A6" w:rsidR="00D55703">
        <w:rPr>
          <w:rFonts w:eastAsia="Calibri" w:cs="Times New Roman"/>
          <w:b/>
          <w:bCs/>
          <w:color w:val="auto"/>
          <w:szCs w:val="24"/>
        </w:rPr>
        <w:t>)</w:t>
      </w:r>
      <w:r w:rsidRPr="005910A6" w:rsidR="00D55703">
        <w:rPr>
          <w:rFonts w:eastAsia="Aptos" w:cs="Times New Roman"/>
          <w:b/>
          <w:bCs/>
          <w:color w:val="auto"/>
          <w:szCs w:val="24"/>
        </w:rPr>
        <w:t xml:space="preserve"> </w:t>
      </w:r>
      <w:r w:rsidRPr="005910A6" w:rsidR="00D55703">
        <w:rPr>
          <w:rFonts w:eastAsia="Calibri" w:cs="Times New Roman"/>
          <w:color w:val="auto"/>
          <w:szCs w:val="24"/>
        </w:rPr>
        <w:t>paragrahv 20</w:t>
      </w:r>
      <w:r w:rsidRPr="005910A6" w:rsidR="00D55703">
        <w:rPr>
          <w:rFonts w:eastAsia="Calibri" w:cs="Times New Roman"/>
          <w:color w:val="auto"/>
          <w:szCs w:val="24"/>
          <w:vertAlign w:val="superscript"/>
        </w:rPr>
        <w:t>12</w:t>
      </w:r>
      <w:r w:rsidRPr="005910A6" w:rsidR="00D55703">
        <w:rPr>
          <w:rFonts w:eastAsia="Calibri" w:cs="Times New Roman"/>
          <w:color w:val="auto"/>
          <w:szCs w:val="24"/>
        </w:rPr>
        <w:t xml:space="preserve"> tunnistatakse kehtetuks;</w:t>
      </w:r>
    </w:p>
    <w:p w:rsidRPr="005910A6" w:rsidR="00321FA6" w:rsidP="00E055AC" w:rsidRDefault="00321FA6" w14:paraId="5F56791A" w14:textId="77777777">
      <w:pPr>
        <w:jc w:val="both"/>
        <w:rPr>
          <w:rFonts w:eastAsia="Calibri" w:cs="Times New Roman"/>
          <w:color w:val="auto"/>
          <w:szCs w:val="24"/>
        </w:rPr>
      </w:pPr>
      <w:bookmarkStart w:name="para8lg4" w:id="48"/>
      <w:bookmarkEnd w:id="47"/>
    </w:p>
    <w:bookmarkEnd w:id="48"/>
    <w:p w:rsidRPr="005910A6" w:rsidR="00321FA6" w:rsidP="0E95701A" w:rsidRDefault="004A204F" w14:paraId="040EA8FD" w14:textId="4DF65868">
      <w:pPr>
        <w:jc w:val="both"/>
        <w:rPr>
          <w:rFonts w:eastAsia="Calibri" w:cs="Times New Roman"/>
          <w:color w:val="auto"/>
        </w:rPr>
      </w:pPr>
      <w:r w:rsidRPr="0E95701A" w:rsidR="004A204F">
        <w:rPr>
          <w:rFonts w:eastAsia="Calibri" w:cs="Times New Roman"/>
          <w:b w:val="1"/>
          <w:bCs w:val="1"/>
          <w:color w:val="auto"/>
        </w:rPr>
        <w:t>39</w:t>
      </w:r>
      <w:r w:rsidRPr="0E95701A" w:rsidR="00321FA6">
        <w:rPr>
          <w:rFonts w:eastAsia="Calibri" w:cs="Times New Roman"/>
          <w:b w:val="1"/>
          <w:bCs w:val="1"/>
          <w:color w:val="auto"/>
        </w:rPr>
        <w:t>)</w:t>
      </w:r>
      <w:r w:rsidRPr="0E95701A" w:rsidR="00321FA6">
        <w:rPr>
          <w:rFonts w:eastAsia="Calibri" w:cs="Times New Roman"/>
          <w:color w:val="auto"/>
        </w:rPr>
        <w:t xml:space="preserve"> </w:t>
      </w:r>
      <w:r w:rsidRPr="0E95701A" w:rsidR="00633857">
        <w:rPr>
          <w:rFonts w:eastAsia="Calibri" w:cs="Times New Roman"/>
          <w:color w:val="auto"/>
        </w:rPr>
        <w:t xml:space="preserve">seaduse peatükk </w:t>
      </w:r>
      <w:r w:rsidRPr="0E95701A" w:rsidR="00633857">
        <w:rPr>
          <w:rFonts w:eastAsia="Calibri" w:cs="Times New Roman"/>
          <w:color w:val="auto"/>
        </w:rPr>
        <w:t>5</w:t>
      </w:r>
      <w:r w:rsidRPr="0E95701A" w:rsidR="00633857">
        <w:rPr>
          <w:rFonts w:eastAsia="Calibri" w:cs="Times New Roman"/>
          <w:color w:val="auto"/>
          <w:vertAlign w:val="superscript"/>
        </w:rPr>
        <w:t>2</w:t>
      </w:r>
      <w:r w:rsidRPr="0E95701A" w:rsidR="00633857">
        <w:rPr>
          <w:rFonts w:eastAsia="Calibri" w:cs="Times New Roman"/>
          <w:color w:val="auto"/>
        </w:rPr>
        <w:t xml:space="preserve"> tunnistatakse kehtetuks</w:t>
      </w:r>
      <w:r w:rsidRPr="0E95701A" w:rsidR="00321FA6">
        <w:rPr>
          <w:rFonts w:eastAsia="Calibri" w:cs="Times New Roman"/>
          <w:color w:val="auto"/>
        </w:rPr>
        <w:t>;</w:t>
      </w:r>
    </w:p>
    <w:p w:rsidRPr="005910A6" w:rsidR="00321FA6" w:rsidP="00E055AC" w:rsidRDefault="00321FA6" w14:paraId="4175B74B" w14:textId="77777777">
      <w:pPr>
        <w:jc w:val="both"/>
        <w:rPr>
          <w:rFonts w:eastAsia="Calibri" w:cs="Times New Roman"/>
          <w:color w:val="auto"/>
          <w:szCs w:val="24"/>
        </w:rPr>
      </w:pPr>
    </w:p>
    <w:p w:rsidRPr="005910A6" w:rsidR="00321FA6" w:rsidP="00E055AC" w:rsidRDefault="00BC1BB1" w14:paraId="0F86AF00" w14:textId="6D52AE08">
      <w:pPr>
        <w:jc w:val="both"/>
        <w:rPr>
          <w:rFonts w:eastAsia="Calibri" w:cs="Times New Roman"/>
          <w:color w:val="auto"/>
          <w:szCs w:val="24"/>
        </w:rPr>
      </w:pPr>
      <w:r>
        <w:rPr>
          <w:rFonts w:eastAsia="Calibri" w:cs="Times New Roman"/>
          <w:b/>
          <w:bCs/>
          <w:color w:val="auto"/>
          <w:szCs w:val="24"/>
        </w:rPr>
        <w:t>4</w:t>
      </w:r>
      <w:r w:rsidR="004A204F">
        <w:rPr>
          <w:rFonts w:eastAsia="Calibri" w:cs="Times New Roman"/>
          <w:b/>
          <w:bCs/>
          <w:color w:val="auto"/>
          <w:szCs w:val="24"/>
        </w:rPr>
        <w:t>0</w:t>
      </w:r>
      <w:r w:rsidRPr="005910A6" w:rsidR="00321FA6">
        <w:rPr>
          <w:rFonts w:eastAsia="Calibri" w:cs="Times New Roman"/>
          <w:b/>
          <w:bCs/>
          <w:color w:val="auto"/>
          <w:szCs w:val="24"/>
        </w:rPr>
        <w:t>)</w:t>
      </w:r>
      <w:r w:rsidRPr="005910A6" w:rsidR="00321FA6">
        <w:rPr>
          <w:rFonts w:eastAsia="Calibri" w:cs="Times New Roman"/>
          <w:color w:val="auto"/>
          <w:szCs w:val="24"/>
        </w:rPr>
        <w:t xml:space="preserve"> paragrahvi </w:t>
      </w:r>
      <w:bookmarkStart w:name="_Hlk209448341" w:id="49"/>
      <w:r w:rsidRPr="005910A6" w:rsidR="00633857">
        <w:rPr>
          <w:rFonts w:eastAsia="Calibri" w:cs="Times New Roman"/>
          <w:color w:val="auto"/>
          <w:szCs w:val="24"/>
        </w:rPr>
        <w:t>29</w:t>
      </w:r>
      <w:r w:rsidRPr="005910A6" w:rsidR="00321FA6">
        <w:rPr>
          <w:rFonts w:eastAsia="Calibri" w:cs="Times New Roman"/>
          <w:color w:val="auto"/>
          <w:szCs w:val="24"/>
        </w:rPr>
        <w:t xml:space="preserve"> lõi</w:t>
      </w:r>
      <w:r w:rsidRPr="005910A6" w:rsidR="00633857">
        <w:rPr>
          <w:rFonts w:eastAsia="Calibri" w:cs="Times New Roman"/>
          <w:color w:val="auto"/>
          <w:szCs w:val="24"/>
        </w:rPr>
        <w:t>get 2 täiendatakse pärast sõna „välismaalasele“ sõnadega „</w:t>
      </w:r>
      <w:bookmarkStart w:name="_Hlk214540829" w:id="50"/>
      <w:r w:rsidRPr="005910A6" w:rsidR="00633857">
        <w:rPr>
          <w:rFonts w:eastAsia="Calibri" w:cs="Times New Roman"/>
          <w:color w:val="auto"/>
          <w:szCs w:val="24"/>
        </w:rPr>
        <w:t>ilma tema taotluseta</w:t>
      </w:r>
      <w:bookmarkEnd w:id="50"/>
      <w:r w:rsidRPr="005910A6" w:rsidR="00633857">
        <w:rPr>
          <w:rFonts w:eastAsia="Calibri" w:cs="Times New Roman"/>
          <w:color w:val="auto"/>
          <w:szCs w:val="24"/>
        </w:rPr>
        <w:t>“</w:t>
      </w:r>
      <w:bookmarkEnd w:id="49"/>
      <w:r w:rsidRPr="005910A6" w:rsidR="00321FA6">
        <w:rPr>
          <w:rFonts w:eastAsia="Calibri" w:cs="Times New Roman"/>
          <w:szCs w:val="24"/>
          <w:shd w:val="clear" w:color="auto" w:fill="FFFFFF"/>
        </w:rPr>
        <w:t>;</w:t>
      </w:r>
    </w:p>
    <w:p w:rsidRPr="005910A6" w:rsidR="00321FA6" w:rsidP="00E055AC" w:rsidRDefault="00321FA6" w14:paraId="3CF43AB6" w14:textId="77777777">
      <w:pPr>
        <w:jc w:val="both"/>
        <w:rPr>
          <w:rFonts w:eastAsia="Calibri" w:cs="Times New Roman"/>
          <w:color w:val="auto"/>
          <w:szCs w:val="24"/>
        </w:rPr>
      </w:pPr>
    </w:p>
    <w:p w:rsidRPr="005910A6" w:rsidR="00633857" w:rsidP="00E055AC" w:rsidRDefault="00496B90" w14:paraId="007D3C4D" w14:textId="39CDCFB8">
      <w:pPr>
        <w:jc w:val="both"/>
        <w:rPr>
          <w:rFonts w:eastAsia="Calibri" w:cs="Times New Roman"/>
          <w:color w:val="auto"/>
          <w:szCs w:val="24"/>
        </w:rPr>
      </w:pPr>
      <w:r>
        <w:rPr>
          <w:rFonts w:eastAsia="Calibri" w:cs="Times New Roman"/>
          <w:b/>
          <w:bCs/>
          <w:color w:val="auto"/>
          <w:szCs w:val="24"/>
        </w:rPr>
        <w:t>4</w:t>
      </w:r>
      <w:r w:rsidR="004A204F">
        <w:rPr>
          <w:rFonts w:eastAsia="Calibri" w:cs="Times New Roman"/>
          <w:b/>
          <w:bCs/>
          <w:color w:val="auto"/>
          <w:szCs w:val="24"/>
        </w:rPr>
        <w:t>1</w:t>
      </w:r>
      <w:r w:rsidRPr="005910A6" w:rsidR="00321FA6">
        <w:rPr>
          <w:rFonts w:eastAsia="Calibri" w:cs="Times New Roman"/>
          <w:b/>
          <w:bCs/>
          <w:color w:val="auto"/>
          <w:szCs w:val="24"/>
        </w:rPr>
        <w:t>)</w:t>
      </w:r>
      <w:r w:rsidRPr="005910A6" w:rsidR="00321FA6">
        <w:rPr>
          <w:rFonts w:eastAsia="Calibri" w:cs="Times New Roman"/>
          <w:color w:val="auto"/>
          <w:szCs w:val="24"/>
        </w:rPr>
        <w:t xml:space="preserve"> </w:t>
      </w:r>
      <w:r w:rsidRPr="005910A6" w:rsidR="00633857">
        <w:rPr>
          <w:rFonts w:eastAsia="Calibri" w:cs="Times New Roman"/>
          <w:color w:val="auto"/>
          <w:szCs w:val="24"/>
        </w:rPr>
        <w:t>seadust täiendatakse peatükiga 7</w:t>
      </w:r>
      <w:r w:rsidRPr="005910A6" w:rsidR="00633857">
        <w:rPr>
          <w:rFonts w:eastAsia="Calibri" w:cs="Times New Roman"/>
          <w:color w:val="auto"/>
          <w:szCs w:val="24"/>
          <w:vertAlign w:val="superscript"/>
        </w:rPr>
        <w:t>1</w:t>
      </w:r>
      <w:r w:rsidRPr="005910A6" w:rsidR="00633857">
        <w:rPr>
          <w:rFonts w:eastAsia="Calibri" w:cs="Times New Roman"/>
          <w:color w:val="auto"/>
          <w:szCs w:val="24"/>
        </w:rPr>
        <w:t xml:space="preserve"> järgmises sõnastuses:</w:t>
      </w:r>
    </w:p>
    <w:p w:rsidRPr="005910A6" w:rsidR="00633857" w:rsidP="00E055AC" w:rsidRDefault="00633857" w14:paraId="0701B199" w14:textId="77777777">
      <w:pPr>
        <w:jc w:val="both"/>
        <w:rPr>
          <w:rFonts w:eastAsia="Calibri" w:cs="Times New Roman"/>
          <w:color w:val="auto"/>
          <w:szCs w:val="24"/>
        </w:rPr>
      </w:pPr>
    </w:p>
    <w:p w:rsidRPr="005910A6" w:rsidR="00633857" w:rsidP="00E055AC" w:rsidRDefault="00633857" w14:paraId="021034A9" w14:textId="7DDF9FC8">
      <w:pPr>
        <w:jc w:val="center"/>
        <w:rPr>
          <w:rFonts w:eastAsia="Aptos" w:cs="Times New Roman"/>
          <w:b/>
          <w:bCs/>
          <w:color w:val="auto"/>
          <w:szCs w:val="24"/>
        </w:rPr>
      </w:pPr>
      <w:r w:rsidRPr="005910A6">
        <w:rPr>
          <w:rFonts w:eastAsia="Calibri" w:cs="Times New Roman"/>
          <w:color w:val="auto"/>
          <w:szCs w:val="24"/>
        </w:rPr>
        <w:t>„</w:t>
      </w:r>
      <w:bookmarkStart w:name="_Hlk214540905" w:id="51"/>
      <w:r w:rsidRPr="005910A6">
        <w:rPr>
          <w:rFonts w:eastAsia="Aptos" w:cs="Times New Roman"/>
          <w:b/>
          <w:bCs/>
          <w:color w:val="auto"/>
          <w:szCs w:val="24"/>
        </w:rPr>
        <w:t>7</w:t>
      </w:r>
      <w:r w:rsidRPr="005910A6">
        <w:rPr>
          <w:rFonts w:eastAsia="Aptos" w:cs="Times New Roman"/>
          <w:b/>
          <w:bCs/>
          <w:color w:val="auto"/>
          <w:szCs w:val="24"/>
          <w:vertAlign w:val="superscript"/>
        </w:rPr>
        <w:t>1</w:t>
      </w:r>
      <w:r w:rsidRPr="005910A6">
        <w:rPr>
          <w:rFonts w:eastAsia="Aptos" w:cs="Times New Roman"/>
          <w:b/>
          <w:bCs/>
          <w:color w:val="auto"/>
          <w:szCs w:val="24"/>
        </w:rPr>
        <w:t>. peatükk</w:t>
      </w:r>
    </w:p>
    <w:p w:rsidRPr="005910A6" w:rsidR="00633857" w:rsidP="00E055AC" w:rsidRDefault="00633857" w14:paraId="42C0D6CA" w14:textId="336AEB9D">
      <w:pPr>
        <w:jc w:val="center"/>
        <w:rPr>
          <w:rFonts w:eastAsia="Aptos" w:cs="Times New Roman"/>
          <w:b/>
          <w:bCs/>
          <w:color w:val="auto"/>
          <w:szCs w:val="24"/>
        </w:rPr>
      </w:pPr>
      <w:r w:rsidRPr="005910A6">
        <w:rPr>
          <w:rFonts w:eastAsia="Aptos" w:cs="Times New Roman"/>
          <w:b/>
          <w:bCs/>
          <w:color w:val="auto"/>
          <w:szCs w:val="24"/>
        </w:rPr>
        <w:t xml:space="preserve">E-RESIDENDI </w:t>
      </w:r>
      <w:r w:rsidRPr="005910A6" w:rsidR="009436D2">
        <w:rPr>
          <w:rFonts w:eastAsia="Aptos" w:cs="Times New Roman"/>
          <w:b/>
          <w:bCs/>
          <w:color w:val="auto"/>
          <w:szCs w:val="24"/>
        </w:rPr>
        <w:t>ELEKTROONILISE IDENTITEEDI VAHEND</w:t>
      </w:r>
    </w:p>
    <w:p w:rsidRPr="00AB0933" w:rsidR="00633857" w:rsidP="00E055AC" w:rsidRDefault="00633857" w14:paraId="2E45B3CF" w14:textId="77777777">
      <w:pPr>
        <w:jc w:val="both"/>
        <w:rPr>
          <w:rFonts w:eastAsia="Aptos" w:cs="Times New Roman"/>
          <w:color w:val="auto"/>
          <w:szCs w:val="24"/>
        </w:rPr>
      </w:pPr>
    </w:p>
    <w:p w:rsidRPr="005910A6" w:rsidR="00633857" w:rsidP="00E055AC" w:rsidRDefault="00633857" w14:paraId="7AFCE158" w14:textId="3CF21B4A">
      <w:pPr>
        <w:jc w:val="both"/>
        <w:rPr>
          <w:rFonts w:eastAsia="Aptos" w:cs="Times New Roman"/>
          <w:color w:val="auto"/>
          <w:szCs w:val="24"/>
        </w:rPr>
      </w:pPr>
      <w:bookmarkStart w:name="_Hlk209449022" w:id="52"/>
      <w:r w:rsidRPr="005910A6">
        <w:rPr>
          <w:rFonts w:eastAsia="Aptos" w:cs="Times New Roman"/>
          <w:b/>
          <w:bCs/>
          <w:color w:val="auto"/>
          <w:szCs w:val="24"/>
        </w:rPr>
        <w:t>§ 34</w:t>
      </w:r>
      <w:r w:rsidRPr="005910A6">
        <w:rPr>
          <w:rFonts w:eastAsia="Aptos" w:cs="Times New Roman"/>
          <w:b/>
          <w:bCs/>
          <w:color w:val="auto"/>
          <w:szCs w:val="24"/>
          <w:vertAlign w:val="superscript"/>
        </w:rPr>
        <w:t>4</w:t>
      </w:r>
      <w:r w:rsidRPr="005910A6">
        <w:rPr>
          <w:rFonts w:eastAsia="Aptos" w:cs="Times New Roman"/>
          <w:b/>
          <w:bCs/>
          <w:color w:val="auto"/>
          <w:szCs w:val="24"/>
        </w:rPr>
        <w:t>.</w:t>
      </w:r>
      <w:r w:rsidRPr="005910A6" w:rsidR="00840CD7">
        <w:rPr>
          <w:rFonts w:eastAsia="Aptos" w:cs="Times New Roman"/>
          <w:b/>
          <w:bCs/>
          <w:color w:val="auto"/>
          <w:szCs w:val="24"/>
        </w:rPr>
        <w:t xml:space="preserve"> </w:t>
      </w:r>
      <w:r w:rsidRPr="005910A6">
        <w:rPr>
          <w:rFonts w:eastAsia="Aptos" w:cs="Times New Roman"/>
          <w:b/>
          <w:bCs/>
          <w:color w:val="auto"/>
          <w:szCs w:val="24"/>
        </w:rPr>
        <w:t xml:space="preserve">E-residendi </w:t>
      </w:r>
      <w:r w:rsidRPr="005910A6" w:rsidR="003E2ED8">
        <w:rPr>
          <w:b/>
          <w:bCs/>
          <w:color w:val="auto"/>
        </w:rPr>
        <w:t>elektroonilise identiteedi vahendi</w:t>
      </w:r>
      <w:r w:rsidRPr="005910A6" w:rsidR="003E2ED8">
        <w:rPr>
          <w:color w:val="auto"/>
        </w:rPr>
        <w:t xml:space="preserve"> </w:t>
      </w:r>
      <w:r w:rsidRPr="005910A6">
        <w:rPr>
          <w:rFonts w:eastAsia="Aptos" w:cs="Times New Roman"/>
          <w:b/>
          <w:bCs/>
          <w:color w:val="auto"/>
          <w:szCs w:val="24"/>
        </w:rPr>
        <w:t>kasutamise õigus</w:t>
      </w:r>
    </w:p>
    <w:p w:rsidRPr="005910A6" w:rsidR="00633857" w:rsidP="00E055AC" w:rsidRDefault="00633857" w14:paraId="0CC1AB7C" w14:textId="77777777">
      <w:pPr>
        <w:jc w:val="both"/>
        <w:rPr>
          <w:rFonts w:eastAsia="Aptos" w:cs="Times New Roman"/>
          <w:color w:val="auto"/>
          <w:szCs w:val="24"/>
        </w:rPr>
      </w:pPr>
    </w:p>
    <w:p w:rsidRPr="005910A6" w:rsidR="00633857" w:rsidP="00E055AC" w:rsidRDefault="00633857" w14:paraId="525DD545" w14:textId="2A36770B">
      <w:pPr>
        <w:jc w:val="both"/>
        <w:rPr>
          <w:rFonts w:eastAsia="Aptos" w:cs="Times New Roman"/>
          <w:color w:val="auto"/>
          <w:szCs w:val="24"/>
        </w:rPr>
      </w:pPr>
      <w:r w:rsidRPr="005910A6">
        <w:rPr>
          <w:rFonts w:eastAsia="Aptos" w:cs="Times New Roman"/>
          <w:color w:val="auto"/>
          <w:szCs w:val="24"/>
        </w:rPr>
        <w:t xml:space="preserve">(1) E-residendi </w:t>
      </w:r>
      <w:r w:rsidRPr="005910A6" w:rsidR="00132B52">
        <w:rPr>
          <w:color w:val="auto"/>
        </w:rPr>
        <w:t xml:space="preserve">elektroonilise identiteedi vahendi </w:t>
      </w:r>
      <w:r w:rsidRPr="005910A6">
        <w:rPr>
          <w:rFonts w:eastAsia="Aptos" w:cs="Times New Roman"/>
          <w:color w:val="auto"/>
          <w:szCs w:val="24"/>
        </w:rPr>
        <w:t xml:space="preserve">kasutamise õiguse annab Politsei- ja Piirivalveamet </w:t>
      </w:r>
      <w:bookmarkStart w:name="_Hlk211421427" w:id="53"/>
      <w:r w:rsidRPr="005910A6" w:rsidR="004D24B6">
        <w:rPr>
          <w:rFonts w:eastAsia="Aptos" w:cs="Times New Roman"/>
          <w:color w:val="auto"/>
          <w:szCs w:val="24"/>
        </w:rPr>
        <w:t xml:space="preserve">vähemalt 18-aastasele </w:t>
      </w:r>
      <w:bookmarkEnd w:id="53"/>
      <w:r w:rsidRPr="005910A6">
        <w:rPr>
          <w:rFonts w:eastAsia="Aptos" w:cs="Times New Roman"/>
          <w:color w:val="auto"/>
          <w:szCs w:val="24"/>
        </w:rPr>
        <w:t>välisriigi kodanikule, kellel ei ole käesoleva seaduse § 2 lõike 2 punktis 1 või 1</w:t>
      </w:r>
      <w:r w:rsidRPr="005910A6">
        <w:rPr>
          <w:rFonts w:eastAsia="Aptos" w:cs="Times New Roman"/>
          <w:color w:val="auto"/>
          <w:szCs w:val="24"/>
          <w:vertAlign w:val="superscript"/>
        </w:rPr>
        <w:t>2</w:t>
      </w:r>
      <w:r w:rsidRPr="005910A6">
        <w:rPr>
          <w:rFonts w:eastAsia="Aptos" w:cs="Times New Roman"/>
          <w:color w:val="auto"/>
          <w:szCs w:val="24"/>
        </w:rPr>
        <w:t xml:space="preserve"> nimetatud kehtivat dokumenti ja kes ei taotle seda e-residendi </w:t>
      </w:r>
      <w:r w:rsidRPr="005910A6" w:rsidR="00132B52">
        <w:rPr>
          <w:color w:val="auto"/>
        </w:rPr>
        <w:t xml:space="preserve">elektroonilise identiteedi vahendi </w:t>
      </w:r>
      <w:r w:rsidRPr="005910A6">
        <w:rPr>
          <w:rFonts w:eastAsia="Aptos" w:cs="Times New Roman"/>
          <w:color w:val="auto"/>
          <w:szCs w:val="24"/>
        </w:rPr>
        <w:t>kasutamise õigusega samal ajal.</w:t>
      </w:r>
    </w:p>
    <w:p w:rsidRPr="005910A6" w:rsidR="00840CD7" w:rsidP="00E055AC" w:rsidRDefault="00840CD7" w14:paraId="5F49CB81" w14:textId="77777777">
      <w:pPr>
        <w:jc w:val="both"/>
        <w:rPr>
          <w:rFonts w:eastAsia="Aptos" w:cs="Times New Roman"/>
          <w:color w:val="auto"/>
          <w:szCs w:val="24"/>
        </w:rPr>
      </w:pPr>
    </w:p>
    <w:p w:rsidRPr="005910A6" w:rsidR="00633857" w:rsidP="00E055AC" w:rsidRDefault="00633857" w14:paraId="74CB8BE9" w14:textId="6792BF76">
      <w:pPr>
        <w:jc w:val="both"/>
        <w:rPr>
          <w:rFonts w:eastAsia="Aptos" w:cs="Times New Roman"/>
          <w:color w:val="auto"/>
          <w:szCs w:val="24"/>
        </w:rPr>
      </w:pPr>
      <w:r w:rsidRPr="005910A6">
        <w:rPr>
          <w:rFonts w:eastAsia="Aptos" w:cs="Times New Roman"/>
          <w:color w:val="auto"/>
          <w:szCs w:val="24"/>
        </w:rPr>
        <w:t xml:space="preserve">(2) E-residendile </w:t>
      </w:r>
      <w:r w:rsidRPr="005910A6" w:rsidR="00132B52">
        <w:rPr>
          <w:color w:val="auto"/>
        </w:rPr>
        <w:t xml:space="preserve">elektroonilise identiteedi vahendi </w:t>
      </w:r>
      <w:r w:rsidRPr="005910A6">
        <w:rPr>
          <w:rFonts w:eastAsia="Aptos" w:cs="Times New Roman"/>
          <w:color w:val="auto"/>
          <w:szCs w:val="24"/>
        </w:rPr>
        <w:t xml:space="preserve">kasutamise õiguse andmise eesmärk on soodustada Eesti majanduse, teaduse, hariduse või kultuuri arengut, luues võimaluse kasutada e-teenuseid Eesti </w:t>
      </w:r>
      <w:r w:rsidRPr="005910A6" w:rsidR="00132B52">
        <w:rPr>
          <w:color w:val="auto"/>
        </w:rPr>
        <w:t>elektroonilise identiteedi vahendiga</w:t>
      </w:r>
      <w:r w:rsidRPr="005910A6">
        <w:rPr>
          <w:rFonts w:eastAsia="Aptos" w:cs="Times New Roman"/>
          <w:color w:val="auto"/>
          <w:szCs w:val="24"/>
        </w:rPr>
        <w:t>.</w:t>
      </w:r>
    </w:p>
    <w:p w:rsidRPr="005910A6" w:rsidR="00840CD7" w:rsidP="00E055AC" w:rsidRDefault="00840CD7" w14:paraId="639F4E55" w14:textId="77777777">
      <w:pPr>
        <w:jc w:val="both"/>
        <w:rPr>
          <w:rFonts w:eastAsia="Aptos" w:cs="Times New Roman"/>
          <w:color w:val="auto"/>
          <w:szCs w:val="24"/>
        </w:rPr>
      </w:pPr>
    </w:p>
    <w:p w:rsidRPr="005910A6" w:rsidR="00633857" w:rsidP="00E055AC" w:rsidRDefault="00633857" w14:paraId="3FC34D4D" w14:textId="7188C651">
      <w:pPr>
        <w:jc w:val="both"/>
        <w:rPr>
          <w:rFonts w:eastAsia="Aptos" w:cs="Times New Roman"/>
          <w:color w:val="auto"/>
          <w:szCs w:val="24"/>
        </w:rPr>
      </w:pPr>
      <w:r w:rsidRPr="005910A6">
        <w:rPr>
          <w:rFonts w:eastAsia="Aptos" w:cs="Times New Roman"/>
          <w:color w:val="auto"/>
          <w:szCs w:val="24"/>
        </w:rPr>
        <w:t xml:space="preserve">(3) E-residendi </w:t>
      </w:r>
      <w:r w:rsidRPr="005910A6" w:rsidR="00132B52">
        <w:rPr>
          <w:color w:val="auto"/>
        </w:rPr>
        <w:t xml:space="preserve">elektroonilise identiteedi vahendi </w:t>
      </w:r>
      <w:r w:rsidRPr="005910A6">
        <w:rPr>
          <w:rFonts w:eastAsia="Aptos" w:cs="Times New Roman"/>
          <w:color w:val="auto"/>
          <w:szCs w:val="24"/>
        </w:rPr>
        <w:t>kasutamise õigus antakse kehtivusajaga kuni kuus aastat.</w:t>
      </w:r>
    </w:p>
    <w:p w:rsidRPr="005910A6" w:rsidR="00840CD7" w:rsidP="00E055AC" w:rsidRDefault="00840CD7" w14:paraId="48EEA329" w14:textId="77777777">
      <w:pPr>
        <w:jc w:val="both"/>
        <w:rPr>
          <w:rFonts w:eastAsia="Aptos" w:cs="Times New Roman"/>
          <w:color w:val="auto"/>
          <w:szCs w:val="24"/>
        </w:rPr>
      </w:pPr>
    </w:p>
    <w:p w:rsidRPr="005910A6" w:rsidR="00633857" w:rsidP="0E95701A" w:rsidRDefault="00633857" w14:paraId="42794CED" w14:textId="7795B7E5">
      <w:pPr>
        <w:jc w:val="both"/>
        <w:rPr>
          <w:rFonts w:eastAsia="Aptos" w:cs="Times New Roman"/>
          <w:color w:val="auto"/>
        </w:rPr>
      </w:pPr>
      <w:commentRangeStart w:id="196998569"/>
      <w:r w:rsidRPr="0E95701A" w:rsidR="00633857">
        <w:rPr>
          <w:rFonts w:eastAsia="Aptos" w:cs="Times New Roman"/>
          <w:color w:val="auto"/>
        </w:rPr>
        <w:t>(</w:t>
      </w:r>
      <w:r w:rsidRPr="0E95701A" w:rsidR="00174EA4">
        <w:rPr>
          <w:rFonts w:eastAsia="Aptos" w:cs="Times New Roman"/>
          <w:color w:val="auto"/>
        </w:rPr>
        <w:t>4</w:t>
      </w:r>
      <w:r w:rsidRPr="0E95701A" w:rsidR="00633857">
        <w:rPr>
          <w:rFonts w:eastAsia="Aptos" w:cs="Times New Roman"/>
          <w:color w:val="auto"/>
        </w:rPr>
        <w:t xml:space="preserve">) </w:t>
      </w:r>
      <w:bookmarkStart w:name="_Hlk208839341" w:id="54"/>
      <w:r w:rsidRPr="0E95701A" w:rsidR="00633857">
        <w:rPr>
          <w:rFonts w:eastAsia="Aptos" w:cs="Times New Roman"/>
          <w:color w:val="auto"/>
        </w:rPr>
        <w:t xml:space="preserve">E-residendi </w:t>
      </w:r>
      <w:r w:rsidRPr="0E95701A" w:rsidR="00132B52">
        <w:rPr>
          <w:color w:val="auto"/>
        </w:rPr>
        <w:t xml:space="preserve">elektroonilise identiteedi vahendi </w:t>
      </w:r>
      <w:r w:rsidRPr="0E95701A" w:rsidR="00633857">
        <w:rPr>
          <w:rFonts w:eastAsia="Aptos" w:cs="Times New Roman"/>
          <w:color w:val="auto"/>
        </w:rPr>
        <w:t>kasutamise õiguse</w:t>
      </w:r>
      <w:bookmarkEnd w:id="54"/>
      <w:r w:rsidRPr="0E95701A" w:rsidR="00633857">
        <w:rPr>
          <w:rFonts w:eastAsia="Aptos" w:cs="Times New Roman"/>
          <w:color w:val="auto"/>
        </w:rPr>
        <w:t xml:space="preserve"> taotleja </w:t>
      </w:r>
      <w:r w:rsidRPr="0E95701A" w:rsidR="007041B1">
        <w:rPr>
          <w:rFonts w:eastAsia="Aptos" w:cs="Times New Roman"/>
          <w:color w:val="auto"/>
        </w:rPr>
        <w:t xml:space="preserve">on kohustatud võimaldama enda </w:t>
      </w:r>
      <w:r w:rsidRPr="0E95701A" w:rsidR="00633857">
        <w:rPr>
          <w:rFonts w:eastAsia="Aptos" w:cs="Times New Roman"/>
          <w:color w:val="auto"/>
        </w:rPr>
        <w:t>biomeetriliste andmete</w:t>
      </w:r>
      <w:r w:rsidRPr="0E95701A" w:rsidR="00130A3B">
        <w:rPr>
          <w:rFonts w:eastAsia="Aptos" w:cs="Times New Roman"/>
          <w:color w:val="auto"/>
        </w:rPr>
        <w:t xml:space="preserve"> töötlemist</w:t>
      </w:r>
      <w:r w:rsidRPr="0E95701A" w:rsidR="00633857">
        <w:rPr>
          <w:rFonts w:eastAsia="Aptos" w:cs="Times New Roman"/>
          <w:color w:val="auto"/>
        </w:rPr>
        <w:t>.</w:t>
      </w:r>
    </w:p>
    <w:p w:rsidRPr="005910A6" w:rsidR="00840CD7" w:rsidP="00E055AC" w:rsidRDefault="00840CD7" w14:paraId="4F339918" w14:textId="77777777">
      <w:pPr>
        <w:jc w:val="both"/>
        <w:rPr>
          <w:rFonts w:eastAsia="Aptos" w:cs="Times New Roman"/>
          <w:color w:val="auto"/>
          <w:szCs w:val="24"/>
        </w:rPr>
      </w:pPr>
    </w:p>
    <w:p w:rsidRPr="005910A6" w:rsidR="00A137C7" w:rsidP="6E478844" w:rsidRDefault="00633857" w14:paraId="14727233" w14:textId="736DB94D">
      <w:pPr>
        <w:jc w:val="both"/>
        <w:rPr>
          <w:rFonts w:eastAsia="Aptos" w:cs="Times New Roman"/>
          <w:color w:val="auto"/>
        </w:rPr>
      </w:pPr>
      <w:r w:rsidRPr="6E478844" w:rsidR="00633857">
        <w:rPr>
          <w:rFonts w:eastAsia="Aptos" w:cs="Times New Roman"/>
          <w:color w:val="auto"/>
        </w:rPr>
        <w:t>(</w:t>
      </w:r>
      <w:commentRangeStart w:id="2136210135"/>
      <w:r w:rsidRPr="6E478844" w:rsidR="00174EA4">
        <w:rPr>
          <w:rFonts w:eastAsia="Aptos" w:cs="Times New Roman"/>
          <w:color w:val="auto"/>
        </w:rPr>
        <w:t>5</w:t>
      </w:r>
      <w:r w:rsidRPr="6E478844" w:rsidR="00633857">
        <w:rPr>
          <w:rFonts w:eastAsia="Aptos" w:cs="Times New Roman"/>
          <w:color w:val="auto"/>
        </w:rPr>
        <w:t>)</w:t>
      </w:r>
      <w:commentRangeEnd w:id="2136210135"/>
      <w:r>
        <w:rPr>
          <w:rStyle w:val="CommentReference"/>
        </w:rPr>
        <w:commentReference w:id="2136210135"/>
      </w:r>
      <w:r w:rsidRPr="6E478844" w:rsidR="00633857">
        <w:rPr>
          <w:rFonts w:eastAsia="Aptos" w:cs="Times New Roman"/>
          <w:color w:val="auto"/>
        </w:rPr>
        <w:t xml:space="preserve"> E-residendi </w:t>
      </w:r>
      <w:r w:rsidRPr="6E478844" w:rsidR="00132B52">
        <w:rPr>
          <w:color w:val="auto"/>
        </w:rPr>
        <w:t xml:space="preserve">elektroonilise identiteedi vahendi </w:t>
      </w:r>
      <w:r w:rsidRPr="6E478844" w:rsidR="00633857">
        <w:rPr>
          <w:rFonts w:eastAsia="Aptos" w:cs="Times New Roman"/>
          <w:color w:val="auto"/>
        </w:rPr>
        <w:t>kasutamise õiguse taotlus jäetakse läbi vaatamata, kui isik keeldub selleks vajalike andmete, sealhulgas biomeetriliste andmete</w:t>
      </w:r>
      <w:r w:rsidRPr="6E478844" w:rsidR="00840CD7">
        <w:rPr>
          <w:rFonts w:eastAsia="Aptos" w:cs="Times New Roman"/>
          <w:color w:val="auto"/>
        </w:rPr>
        <w:t>,</w:t>
      </w:r>
      <w:r w:rsidRPr="6E478844" w:rsidR="00633857">
        <w:rPr>
          <w:rFonts w:eastAsia="Aptos" w:cs="Times New Roman"/>
          <w:color w:val="auto"/>
        </w:rPr>
        <w:t xml:space="preserve"> andmisest.</w:t>
      </w:r>
      <w:bookmarkEnd w:id="52"/>
    </w:p>
    <w:p w:rsidRPr="005910A6" w:rsidR="00130A3B" w:rsidP="00E055AC" w:rsidRDefault="00130A3B" w14:paraId="3F697DA3" w14:textId="77777777">
      <w:pPr>
        <w:jc w:val="both"/>
        <w:rPr>
          <w:rFonts w:eastAsia="Aptos" w:cs="Times New Roman"/>
          <w:color w:val="auto"/>
          <w:szCs w:val="24"/>
        </w:rPr>
      </w:pPr>
    </w:p>
    <w:p w:rsidRPr="005910A6" w:rsidR="00A137C7" w:rsidP="0E95701A" w:rsidRDefault="00653D45" w14:paraId="1B748C5B" w14:textId="41DE8B8A">
      <w:pPr>
        <w:jc w:val="both"/>
        <w:rPr>
          <w:rFonts w:eastAsia="Aptos" w:cs="Times New Roman"/>
          <w:color w:val="auto"/>
        </w:rPr>
      </w:pPr>
      <w:r w:rsidRPr="0E95701A" w:rsidR="00653D45">
        <w:rPr>
          <w:rFonts w:eastAsia="Aptos" w:cs="Times New Roman"/>
          <w:color w:val="auto"/>
        </w:rPr>
        <w:t>(</w:t>
      </w:r>
      <w:r w:rsidRPr="0E95701A" w:rsidR="00174EA4">
        <w:rPr>
          <w:rFonts w:eastAsia="Aptos" w:cs="Times New Roman"/>
          <w:color w:val="auto"/>
        </w:rPr>
        <w:t>6</w:t>
      </w:r>
      <w:r w:rsidRPr="0E95701A" w:rsidR="00653D45">
        <w:rPr>
          <w:rFonts w:eastAsia="Aptos" w:cs="Times New Roman"/>
          <w:color w:val="auto"/>
        </w:rPr>
        <w:t>)</w:t>
      </w:r>
      <w:r w:rsidRPr="0E95701A" w:rsidR="00A137C7">
        <w:rPr>
          <w:rFonts w:eastAsia="Aptos" w:cs="Times New Roman"/>
          <w:color w:val="auto"/>
        </w:rPr>
        <w:t xml:space="preserve"> E-resident teavitab Politsei- ja Piirivalveametit oma kontaktandmete ja välisriigi reisidokumendi andmete muutumisest.</w:t>
      </w:r>
      <w:commentRangeEnd w:id="196998569"/>
      <w:r>
        <w:rPr>
          <w:rStyle w:val="CommentReference"/>
        </w:rPr>
        <w:commentReference w:id="196998569"/>
      </w:r>
    </w:p>
    <w:p w:rsidRPr="00AB0933" w:rsidR="00840CD7" w:rsidP="00E055AC" w:rsidRDefault="00840CD7" w14:paraId="4DB3DF50" w14:textId="77777777">
      <w:pPr>
        <w:jc w:val="both"/>
        <w:rPr>
          <w:rFonts w:eastAsia="Aptos" w:cs="Times New Roman"/>
          <w:color w:val="auto"/>
          <w:szCs w:val="24"/>
        </w:rPr>
      </w:pPr>
    </w:p>
    <w:p w:rsidRPr="005910A6" w:rsidR="00633857" w:rsidP="00E055AC" w:rsidRDefault="00633857" w14:paraId="1D844B5E" w14:textId="2E6113A2">
      <w:pPr>
        <w:jc w:val="both"/>
        <w:rPr>
          <w:rFonts w:eastAsia="Aptos" w:cs="Times New Roman"/>
          <w:b/>
          <w:bCs/>
          <w:color w:val="auto"/>
          <w:szCs w:val="24"/>
        </w:rPr>
      </w:pPr>
      <w:r w:rsidRPr="005910A6">
        <w:rPr>
          <w:rFonts w:eastAsia="Aptos" w:cs="Times New Roman"/>
          <w:b/>
          <w:bCs/>
          <w:color w:val="auto"/>
          <w:szCs w:val="24"/>
        </w:rPr>
        <w:t>§ 34</w:t>
      </w:r>
      <w:r w:rsidRPr="005910A6">
        <w:rPr>
          <w:rFonts w:eastAsia="Aptos" w:cs="Times New Roman"/>
          <w:b/>
          <w:bCs/>
          <w:color w:val="auto"/>
          <w:szCs w:val="24"/>
          <w:vertAlign w:val="superscript"/>
        </w:rPr>
        <w:t>5</w:t>
      </w:r>
      <w:r w:rsidRPr="005910A6">
        <w:rPr>
          <w:rFonts w:eastAsia="Aptos" w:cs="Times New Roman"/>
          <w:b/>
          <w:bCs/>
          <w:color w:val="auto"/>
          <w:szCs w:val="24"/>
        </w:rPr>
        <w:t>.</w:t>
      </w:r>
      <w:r w:rsidRPr="005910A6" w:rsidR="00840CD7">
        <w:rPr>
          <w:rFonts w:eastAsia="Aptos" w:cs="Times New Roman"/>
          <w:b/>
          <w:bCs/>
          <w:color w:val="auto"/>
          <w:szCs w:val="24"/>
        </w:rPr>
        <w:t xml:space="preserve"> </w:t>
      </w:r>
      <w:r w:rsidRPr="005910A6">
        <w:rPr>
          <w:rFonts w:eastAsia="Aptos" w:cs="Times New Roman"/>
          <w:b/>
          <w:bCs/>
          <w:color w:val="auto"/>
          <w:szCs w:val="24"/>
        </w:rPr>
        <w:t xml:space="preserve">E-residendi </w:t>
      </w:r>
      <w:r w:rsidRPr="005910A6" w:rsidR="00132B52">
        <w:rPr>
          <w:b/>
          <w:bCs/>
          <w:color w:val="auto"/>
        </w:rPr>
        <w:t>elektroonilise identiteedi vahend</w:t>
      </w:r>
    </w:p>
    <w:p w:rsidRPr="00AB0933" w:rsidR="00840CD7" w:rsidP="00E055AC" w:rsidRDefault="00840CD7" w14:paraId="661A24C3" w14:textId="77777777">
      <w:pPr>
        <w:jc w:val="both"/>
        <w:rPr>
          <w:rFonts w:eastAsia="Aptos" w:cs="Times New Roman"/>
          <w:color w:val="auto"/>
          <w:szCs w:val="24"/>
        </w:rPr>
      </w:pPr>
    </w:p>
    <w:p w:rsidRPr="005910A6" w:rsidR="00633857" w:rsidP="00E055AC" w:rsidRDefault="00633857" w14:paraId="774C20AC" w14:textId="1ABA56B0">
      <w:pPr>
        <w:jc w:val="both"/>
        <w:rPr>
          <w:rFonts w:eastAsia="Aptos" w:cs="Times New Roman"/>
          <w:color w:val="auto"/>
          <w:szCs w:val="24"/>
        </w:rPr>
      </w:pPr>
      <w:bookmarkStart w:name="_Hlk209513132" w:id="55"/>
      <w:r w:rsidRPr="005910A6">
        <w:rPr>
          <w:rFonts w:eastAsia="Aptos" w:cs="Times New Roman"/>
          <w:color w:val="auto"/>
          <w:szCs w:val="24"/>
        </w:rPr>
        <w:t xml:space="preserve">(1) </w:t>
      </w:r>
      <w:bookmarkStart w:name="_Hlk209513226" w:id="56"/>
      <w:r w:rsidRPr="005910A6">
        <w:rPr>
          <w:rFonts w:eastAsia="Aptos" w:cs="Times New Roman"/>
          <w:color w:val="auto"/>
          <w:szCs w:val="24"/>
        </w:rPr>
        <w:t xml:space="preserve">E-residendi </w:t>
      </w:r>
      <w:r w:rsidRPr="005910A6" w:rsidR="00132B52">
        <w:rPr>
          <w:color w:val="auto"/>
        </w:rPr>
        <w:t>elektroonilise identiteedi vahend</w:t>
      </w:r>
      <w:bookmarkEnd w:id="56"/>
      <w:r w:rsidRPr="005910A6">
        <w:rPr>
          <w:rFonts w:eastAsia="Aptos" w:cs="Times New Roman"/>
          <w:color w:val="auto"/>
          <w:szCs w:val="24"/>
        </w:rPr>
        <w:t>:</w:t>
      </w:r>
    </w:p>
    <w:p w:rsidRPr="005910A6" w:rsidR="00130A3B" w:rsidP="00E055AC" w:rsidRDefault="00633857" w14:paraId="18F100F9" w14:textId="70BF04D4">
      <w:pPr>
        <w:jc w:val="both"/>
        <w:rPr>
          <w:rFonts w:eastAsia="Aptos" w:cs="Times New Roman"/>
          <w:color w:val="auto"/>
          <w:szCs w:val="24"/>
        </w:rPr>
      </w:pPr>
      <w:r w:rsidRPr="005910A6">
        <w:rPr>
          <w:rFonts w:eastAsia="Aptos" w:cs="Times New Roman"/>
          <w:color w:val="auto"/>
          <w:szCs w:val="24"/>
        </w:rPr>
        <w:t>1) vastab Euroopa Parlamendi ja nõukogu määruse (EL) nr 910/2014 e-</w:t>
      </w:r>
      <w:proofErr w:type="spellStart"/>
      <w:r w:rsidRPr="005910A6">
        <w:rPr>
          <w:rFonts w:eastAsia="Aptos" w:cs="Times New Roman"/>
          <w:color w:val="auto"/>
          <w:szCs w:val="24"/>
        </w:rPr>
        <w:t>identimise</w:t>
      </w:r>
      <w:proofErr w:type="spellEnd"/>
      <w:r w:rsidRPr="005910A6">
        <w:rPr>
          <w:rFonts w:eastAsia="Aptos" w:cs="Times New Roman"/>
          <w:color w:val="auto"/>
          <w:szCs w:val="24"/>
        </w:rPr>
        <w:t xml:space="preserve"> ja e-tehingute jaoks vajalike usaldusteenuste kohta siseturul ja millega tunnistatakse kehtetuks direktiiv 1999/93/EÜ (ELT L 257, 28.08.2014, lk 73–114) artikli 8 lõike 2 punktis c sätestatud kõrgele usaldusväärsuse tasemele;</w:t>
      </w:r>
    </w:p>
    <w:p w:rsidRPr="005910A6" w:rsidR="00BA3BAB" w:rsidP="0E95701A" w:rsidRDefault="00633857" w14:paraId="317855F9" w14:textId="6B2937F1">
      <w:pPr>
        <w:jc w:val="both"/>
        <w:rPr>
          <w:rFonts w:eastAsia="Aptos" w:cs="Times New Roman"/>
          <w:color w:val="auto"/>
        </w:rPr>
      </w:pPr>
      <w:r w:rsidRPr="0E95701A" w:rsidR="00633857">
        <w:rPr>
          <w:rFonts w:eastAsia="Aptos" w:cs="Times New Roman"/>
          <w:color w:val="auto"/>
        </w:rPr>
        <w:t>2) omab kehtivat e-</w:t>
      </w:r>
      <w:r w:rsidRPr="0E95701A" w:rsidR="00633857">
        <w:rPr>
          <w:rFonts w:eastAsia="Aptos" w:cs="Times New Roman"/>
          <w:color w:val="auto"/>
        </w:rPr>
        <w:t>identimise</w:t>
      </w:r>
      <w:r w:rsidRPr="0E95701A" w:rsidR="00633857">
        <w:rPr>
          <w:rFonts w:eastAsia="Aptos" w:cs="Times New Roman"/>
          <w:color w:val="auto"/>
        </w:rPr>
        <w:t xml:space="preserve"> ja e-tehingute usaldusteenuste </w:t>
      </w:r>
      <w:commentRangeStart w:id="52738755"/>
      <w:r w:rsidRPr="0E95701A" w:rsidR="00633857">
        <w:rPr>
          <w:rFonts w:eastAsia="Aptos" w:cs="Times New Roman"/>
          <w:color w:val="auto"/>
        </w:rPr>
        <w:t>seaduses sätestatud otsust</w:t>
      </w:r>
      <w:commentRangeEnd w:id="52738755"/>
      <w:r>
        <w:rPr>
          <w:rStyle w:val="CommentReference"/>
        </w:rPr>
        <w:commentReference w:id="52738755"/>
      </w:r>
      <w:r w:rsidRPr="0E95701A" w:rsidR="00633857">
        <w:rPr>
          <w:rFonts w:eastAsia="Aptos" w:cs="Times New Roman"/>
          <w:color w:val="auto"/>
        </w:rPr>
        <w:t xml:space="preserve"> e-</w:t>
      </w:r>
      <w:r w:rsidRPr="0E95701A" w:rsidR="00633857">
        <w:rPr>
          <w:rFonts w:eastAsia="Aptos" w:cs="Times New Roman"/>
          <w:color w:val="auto"/>
        </w:rPr>
        <w:t>identimise</w:t>
      </w:r>
      <w:r w:rsidRPr="0E95701A" w:rsidR="00633857">
        <w:rPr>
          <w:rFonts w:eastAsia="Aptos" w:cs="Times New Roman"/>
          <w:color w:val="auto"/>
        </w:rPr>
        <w:t xml:space="preserve"> süsteemi kõrge usaldusväärsuse taseme kohta;</w:t>
      </w:r>
    </w:p>
    <w:p w:rsidRPr="005910A6" w:rsidR="00633857" w:rsidP="00E055AC" w:rsidRDefault="00633857" w14:paraId="4FF9D7AF" w14:textId="77777777">
      <w:pPr>
        <w:jc w:val="both"/>
        <w:rPr>
          <w:rFonts w:eastAsia="Aptos" w:cs="Times New Roman"/>
          <w:color w:val="auto"/>
          <w:szCs w:val="24"/>
        </w:rPr>
      </w:pPr>
      <w:r w:rsidRPr="005910A6">
        <w:rPr>
          <w:rFonts w:eastAsia="Aptos" w:cs="Times New Roman"/>
          <w:color w:val="auto"/>
          <w:szCs w:val="24"/>
        </w:rPr>
        <w:t>3) sisaldab Euroopa Parlamendi ja nõukogu määruse (EL) nr 910/2014 artiklis 28 sätestatud nõuetele vastavat e-allkirja kvalifitseeritud sertifikaati.</w:t>
      </w:r>
    </w:p>
    <w:p w:rsidRPr="005910A6" w:rsidR="00840CD7" w:rsidP="00E055AC" w:rsidRDefault="00840CD7" w14:paraId="106E6DC1" w14:textId="77777777">
      <w:pPr>
        <w:jc w:val="both"/>
        <w:rPr>
          <w:rFonts w:eastAsia="Aptos" w:cs="Times New Roman"/>
          <w:color w:val="auto"/>
          <w:szCs w:val="24"/>
        </w:rPr>
      </w:pPr>
    </w:p>
    <w:p w:rsidRPr="005910A6" w:rsidR="00633857" w:rsidP="00E055AC" w:rsidRDefault="00633857" w14:paraId="3ED430D0" w14:textId="6A7E40C3">
      <w:pPr>
        <w:jc w:val="both"/>
        <w:rPr>
          <w:rFonts w:eastAsia="Aptos" w:cs="Times New Roman"/>
          <w:color w:val="auto"/>
          <w:szCs w:val="24"/>
        </w:rPr>
      </w:pPr>
      <w:r w:rsidRPr="005910A6">
        <w:rPr>
          <w:rFonts w:eastAsia="Aptos" w:cs="Times New Roman"/>
          <w:color w:val="auto"/>
          <w:szCs w:val="24"/>
        </w:rPr>
        <w:t xml:space="preserve">(2) E-residendi </w:t>
      </w:r>
      <w:r w:rsidRPr="005910A6" w:rsidR="00A137C7">
        <w:rPr>
          <w:color w:val="auto"/>
        </w:rPr>
        <w:t xml:space="preserve">elektroonilise identiteedi vahendi </w:t>
      </w:r>
      <w:r w:rsidRPr="005910A6">
        <w:rPr>
          <w:rFonts w:eastAsia="Aptos" w:cs="Times New Roman"/>
          <w:color w:val="auto"/>
          <w:szCs w:val="24"/>
        </w:rPr>
        <w:t>kasutusele võtmise korraldab sihtasutus.</w:t>
      </w:r>
    </w:p>
    <w:p w:rsidRPr="005910A6" w:rsidR="00840CD7" w:rsidP="00E055AC" w:rsidRDefault="00840CD7" w14:paraId="65E397B7" w14:textId="77777777">
      <w:pPr>
        <w:jc w:val="both"/>
        <w:rPr>
          <w:rFonts w:eastAsia="Aptos" w:cs="Times New Roman"/>
          <w:color w:val="auto"/>
          <w:szCs w:val="24"/>
        </w:rPr>
      </w:pPr>
    </w:p>
    <w:p w:rsidRPr="005910A6" w:rsidR="00633857" w:rsidP="00E055AC" w:rsidRDefault="00633857" w14:paraId="6D61660A" w14:textId="2DD3BA0A">
      <w:pPr>
        <w:jc w:val="both"/>
        <w:rPr>
          <w:rFonts w:eastAsia="Aptos" w:cs="Times New Roman"/>
          <w:color w:val="auto"/>
          <w:szCs w:val="24"/>
        </w:rPr>
      </w:pPr>
      <w:r w:rsidRPr="005910A6">
        <w:rPr>
          <w:rFonts w:eastAsia="Aptos" w:cs="Times New Roman"/>
          <w:color w:val="auto"/>
          <w:szCs w:val="24"/>
        </w:rPr>
        <w:t xml:space="preserve">(3) E-residendi </w:t>
      </w:r>
      <w:r w:rsidRPr="005910A6" w:rsidR="00A137C7">
        <w:rPr>
          <w:color w:val="auto"/>
        </w:rPr>
        <w:t xml:space="preserve">elektroonilise identiteedi vahendi </w:t>
      </w:r>
      <w:r w:rsidRPr="005910A6">
        <w:rPr>
          <w:rFonts w:eastAsia="Aptos" w:cs="Times New Roman"/>
          <w:color w:val="auto"/>
          <w:szCs w:val="24"/>
        </w:rPr>
        <w:t xml:space="preserve">võib anda üksnes kehtivat </w:t>
      </w:r>
      <w:r w:rsidRPr="005910A6" w:rsidR="00A137C7">
        <w:rPr>
          <w:color w:val="auto"/>
        </w:rPr>
        <w:t>elektroonilise identiteedi vahendi</w:t>
      </w:r>
      <w:r w:rsidRPr="005910A6">
        <w:rPr>
          <w:rFonts w:eastAsia="Aptos" w:cs="Times New Roman"/>
          <w:color w:val="auto"/>
          <w:szCs w:val="24"/>
        </w:rPr>
        <w:t xml:space="preserve"> kasutamise õigust omavale isikule.</w:t>
      </w:r>
    </w:p>
    <w:p w:rsidRPr="005910A6" w:rsidR="00840CD7" w:rsidP="00E055AC" w:rsidRDefault="00840CD7" w14:paraId="27BA59DE" w14:textId="77777777">
      <w:pPr>
        <w:jc w:val="both"/>
        <w:rPr>
          <w:rFonts w:eastAsia="Aptos" w:cs="Times New Roman"/>
          <w:color w:val="auto"/>
          <w:szCs w:val="24"/>
        </w:rPr>
      </w:pPr>
    </w:p>
    <w:p w:rsidRPr="005910A6" w:rsidR="00750BF0" w:rsidP="00E055AC" w:rsidRDefault="00750BF0" w14:paraId="2DC2EF81" w14:textId="682A0059">
      <w:pPr>
        <w:jc w:val="both"/>
        <w:rPr>
          <w:rFonts w:eastAsia="Aptos" w:cs="Times New Roman"/>
          <w:color w:val="auto"/>
          <w:szCs w:val="24"/>
        </w:rPr>
      </w:pPr>
      <w:r w:rsidRPr="005910A6">
        <w:rPr>
          <w:rFonts w:eastAsia="Aptos" w:cs="Times New Roman"/>
          <w:color w:val="auto"/>
          <w:szCs w:val="24"/>
        </w:rPr>
        <w:t xml:space="preserve">(4) </w:t>
      </w:r>
      <w:bookmarkStart w:name="_Hlk214374887" w:id="57"/>
      <w:r w:rsidRPr="005910A6">
        <w:rPr>
          <w:rFonts w:eastAsia="Aptos" w:cs="Times New Roman"/>
          <w:color w:val="auto"/>
          <w:szCs w:val="24"/>
        </w:rPr>
        <w:t>E</w:t>
      </w:r>
      <w:r w:rsidRPr="005910A6">
        <w:rPr>
          <w:color w:val="auto"/>
        </w:rPr>
        <w:t>lektroonilise identiteedi vahendi</w:t>
      </w:r>
      <w:r w:rsidRPr="005910A6">
        <w:rPr>
          <w:rFonts w:eastAsia="Aptos" w:cs="Times New Roman"/>
          <w:color w:val="auto"/>
          <w:szCs w:val="24"/>
        </w:rPr>
        <w:t xml:space="preserve"> kasutamise õigust omava</w:t>
      </w:r>
      <w:r w:rsidRPr="005910A6" w:rsidR="00861FD8">
        <w:rPr>
          <w:rFonts w:eastAsia="Aptos" w:cs="Times New Roman"/>
          <w:color w:val="auto"/>
          <w:szCs w:val="24"/>
        </w:rPr>
        <w:t>l</w:t>
      </w:r>
      <w:r w:rsidRPr="005910A6">
        <w:rPr>
          <w:rFonts w:eastAsia="Aptos" w:cs="Times New Roman"/>
          <w:color w:val="auto"/>
          <w:szCs w:val="24"/>
        </w:rPr>
        <w:t xml:space="preserve"> isiku</w:t>
      </w:r>
      <w:r w:rsidRPr="005910A6" w:rsidR="00861FD8">
        <w:rPr>
          <w:rFonts w:eastAsia="Aptos" w:cs="Times New Roman"/>
          <w:color w:val="auto"/>
          <w:szCs w:val="24"/>
        </w:rPr>
        <w:t>l võib olla üks</w:t>
      </w:r>
      <w:r w:rsidRPr="005910A6">
        <w:rPr>
          <w:rFonts w:eastAsia="Aptos" w:cs="Times New Roman"/>
          <w:color w:val="auto"/>
          <w:szCs w:val="24"/>
        </w:rPr>
        <w:t xml:space="preserve"> e-residendi elektroonilise identiteedi vahend.</w:t>
      </w:r>
      <w:bookmarkEnd w:id="57"/>
    </w:p>
    <w:p w:rsidRPr="005910A6" w:rsidR="00750BF0" w:rsidP="00E055AC" w:rsidRDefault="00750BF0" w14:paraId="6247B4F0" w14:textId="77777777">
      <w:pPr>
        <w:jc w:val="both"/>
        <w:rPr>
          <w:rFonts w:eastAsia="Aptos" w:cs="Times New Roman"/>
          <w:color w:val="auto"/>
          <w:szCs w:val="24"/>
        </w:rPr>
      </w:pPr>
    </w:p>
    <w:p w:rsidRPr="005910A6" w:rsidR="00633857" w:rsidP="00E055AC" w:rsidRDefault="00633857" w14:paraId="4C947C9A" w14:textId="08876E1B">
      <w:pPr>
        <w:jc w:val="both"/>
        <w:rPr>
          <w:rFonts w:eastAsia="Aptos" w:cs="Times New Roman"/>
          <w:color w:val="auto"/>
          <w:szCs w:val="24"/>
        </w:rPr>
      </w:pPr>
      <w:r w:rsidRPr="005910A6">
        <w:rPr>
          <w:rFonts w:eastAsia="Aptos" w:cs="Times New Roman"/>
          <w:color w:val="auto"/>
          <w:szCs w:val="24"/>
        </w:rPr>
        <w:t>(</w:t>
      </w:r>
      <w:r w:rsidRPr="005910A6" w:rsidR="00750BF0">
        <w:rPr>
          <w:rFonts w:eastAsia="Aptos" w:cs="Times New Roman"/>
          <w:color w:val="auto"/>
          <w:szCs w:val="24"/>
        </w:rPr>
        <w:t>5</w:t>
      </w:r>
      <w:r w:rsidRPr="005910A6">
        <w:rPr>
          <w:rFonts w:eastAsia="Aptos" w:cs="Times New Roman"/>
          <w:color w:val="auto"/>
          <w:szCs w:val="24"/>
        </w:rPr>
        <w:t xml:space="preserve">) Kui e-residendi </w:t>
      </w:r>
      <w:r w:rsidRPr="005910A6" w:rsidR="00A137C7">
        <w:rPr>
          <w:color w:val="auto"/>
        </w:rPr>
        <w:t xml:space="preserve">elektroonilise identiteedi vahendi </w:t>
      </w:r>
      <w:r w:rsidRPr="005910A6">
        <w:rPr>
          <w:rFonts w:eastAsia="Aptos" w:cs="Times New Roman"/>
          <w:color w:val="auto"/>
          <w:szCs w:val="24"/>
        </w:rPr>
        <w:t xml:space="preserve">kasutamise õigus lõpeb või tunnistatakse kehtetuks, </w:t>
      </w:r>
      <w:r w:rsidRPr="005910A6" w:rsidR="00D045B2">
        <w:rPr>
          <w:rFonts w:eastAsia="Aptos" w:cs="Times New Roman"/>
          <w:color w:val="auto"/>
          <w:szCs w:val="24"/>
        </w:rPr>
        <w:t>tunnistatakse kehtetuks</w:t>
      </w:r>
      <w:r w:rsidRPr="005910A6">
        <w:rPr>
          <w:rFonts w:eastAsia="Aptos" w:cs="Times New Roman"/>
          <w:color w:val="auto"/>
          <w:szCs w:val="24"/>
        </w:rPr>
        <w:t xml:space="preserve"> ka e-residendi </w:t>
      </w:r>
      <w:r w:rsidRPr="005910A6" w:rsidR="00A137C7">
        <w:rPr>
          <w:color w:val="auto"/>
        </w:rPr>
        <w:t xml:space="preserve">elektroonilise identiteedi vahend </w:t>
      </w:r>
      <w:r w:rsidRPr="005910A6" w:rsidR="003C1DB3">
        <w:rPr>
          <w:color w:val="auto"/>
        </w:rPr>
        <w:t xml:space="preserve">ja sellega seotud </w:t>
      </w:r>
      <w:r w:rsidRPr="005910A6" w:rsidR="00D045B2">
        <w:rPr>
          <w:color w:val="auto"/>
        </w:rPr>
        <w:t>sertifikaa</w:t>
      </w:r>
      <w:r w:rsidRPr="005910A6" w:rsidR="003C1DB3">
        <w:rPr>
          <w:color w:val="auto"/>
        </w:rPr>
        <w:t>did</w:t>
      </w:r>
      <w:r w:rsidRPr="005910A6">
        <w:rPr>
          <w:rFonts w:eastAsia="Aptos" w:cs="Times New Roman"/>
          <w:color w:val="auto"/>
          <w:szCs w:val="24"/>
        </w:rPr>
        <w:t>.</w:t>
      </w:r>
    </w:p>
    <w:bookmarkEnd w:id="55"/>
    <w:p w:rsidRPr="005910A6" w:rsidR="00633857" w:rsidP="00E055AC" w:rsidRDefault="00633857" w14:paraId="2F3805BE" w14:textId="77777777">
      <w:pPr>
        <w:jc w:val="both"/>
        <w:rPr>
          <w:rFonts w:eastAsia="Aptos" w:cs="Times New Roman"/>
          <w:color w:val="auto"/>
          <w:szCs w:val="24"/>
        </w:rPr>
      </w:pPr>
    </w:p>
    <w:p w:rsidRPr="005910A6" w:rsidR="00F51124" w:rsidP="00E055AC" w:rsidRDefault="00F51124" w14:paraId="1D0B1059" w14:textId="6CB90976">
      <w:pPr>
        <w:jc w:val="both"/>
        <w:rPr>
          <w:rFonts w:eastAsia="Aptos" w:cs="Times New Roman"/>
          <w:b/>
          <w:bCs/>
          <w:color w:val="auto"/>
          <w:szCs w:val="24"/>
        </w:rPr>
      </w:pPr>
      <w:r w:rsidRPr="005910A6">
        <w:rPr>
          <w:rFonts w:eastAsia="Aptos" w:cs="Times New Roman"/>
          <w:b/>
          <w:bCs/>
          <w:color w:val="auto"/>
          <w:szCs w:val="24"/>
        </w:rPr>
        <w:t>§ 34</w:t>
      </w:r>
      <w:r w:rsidRPr="005910A6">
        <w:rPr>
          <w:rFonts w:eastAsia="Aptos" w:cs="Times New Roman"/>
          <w:b/>
          <w:bCs/>
          <w:color w:val="auto"/>
          <w:szCs w:val="24"/>
          <w:vertAlign w:val="superscript"/>
        </w:rPr>
        <w:t>6</w:t>
      </w:r>
      <w:r w:rsidRPr="005910A6">
        <w:rPr>
          <w:rFonts w:eastAsia="Aptos" w:cs="Times New Roman"/>
          <w:b/>
          <w:bCs/>
          <w:color w:val="auto"/>
          <w:szCs w:val="24"/>
        </w:rPr>
        <w:t>. Isiku tuvastamine ja isikusamasuse kontrollimine</w:t>
      </w:r>
    </w:p>
    <w:p w:rsidRPr="005910A6" w:rsidR="00F51124" w:rsidP="00E055AC" w:rsidRDefault="00F51124" w14:paraId="4C7EEA71" w14:textId="77777777">
      <w:pPr>
        <w:jc w:val="both"/>
        <w:rPr>
          <w:rFonts w:eastAsia="Aptos" w:cs="Times New Roman"/>
          <w:color w:val="auto"/>
          <w:szCs w:val="24"/>
        </w:rPr>
      </w:pPr>
    </w:p>
    <w:p w:rsidRPr="005910A6" w:rsidR="00F51124" w:rsidP="00E055AC" w:rsidRDefault="00F51124" w14:paraId="3BF4CF29" w14:textId="4E97BF8D">
      <w:pPr>
        <w:jc w:val="both"/>
        <w:rPr>
          <w:rFonts w:eastAsia="Aptos" w:cs="Times New Roman"/>
          <w:color w:val="auto"/>
          <w:szCs w:val="24"/>
        </w:rPr>
      </w:pPr>
      <w:r w:rsidRPr="005910A6">
        <w:rPr>
          <w:rFonts w:eastAsia="Aptos" w:cs="Times New Roman"/>
          <w:color w:val="auto"/>
          <w:szCs w:val="24"/>
        </w:rPr>
        <w:t xml:space="preserve">(1) E-residendi </w:t>
      </w:r>
      <w:r w:rsidRPr="005910A6">
        <w:rPr>
          <w:color w:val="auto"/>
        </w:rPr>
        <w:t xml:space="preserve">elektroonilise identiteedi vahendi </w:t>
      </w:r>
      <w:r w:rsidRPr="005910A6">
        <w:rPr>
          <w:rFonts w:eastAsia="Aptos" w:cs="Times New Roman"/>
          <w:color w:val="auto"/>
          <w:szCs w:val="24"/>
        </w:rPr>
        <w:t>kasutamise õiguse andja tuvastab taotleja isiku või kontrollib tema isikusamasust taotlemisel esitatud isikuandmete, sealhulgas biomeetriliste andmete, välisriigi kehtiva biomeetrilise reisidokumendi andmete alusel ja käesoleva seaduse § 11</w:t>
      </w:r>
      <w:r w:rsidRPr="005910A6">
        <w:rPr>
          <w:rFonts w:eastAsia="Aptos" w:cs="Times New Roman"/>
          <w:color w:val="auto"/>
          <w:szCs w:val="24"/>
          <w:vertAlign w:val="superscript"/>
        </w:rPr>
        <w:t>1</w:t>
      </w:r>
      <w:r w:rsidRPr="005910A6">
        <w:rPr>
          <w:rFonts w:eastAsia="Aptos" w:cs="Times New Roman"/>
          <w:color w:val="auto"/>
          <w:szCs w:val="24"/>
        </w:rPr>
        <w:t xml:space="preserve"> lõigete 1 või 2 kohaselt arvestades käesolevas peatükis sätestatud erisusi.</w:t>
      </w:r>
    </w:p>
    <w:p w:rsidRPr="005910A6" w:rsidR="00F51124" w:rsidP="00E055AC" w:rsidRDefault="00F51124" w14:paraId="39BC3721" w14:textId="77777777">
      <w:pPr>
        <w:jc w:val="both"/>
        <w:rPr>
          <w:rFonts w:eastAsia="Aptos" w:cs="Times New Roman"/>
          <w:color w:val="auto"/>
          <w:szCs w:val="24"/>
        </w:rPr>
      </w:pPr>
    </w:p>
    <w:p w:rsidRPr="005910A6" w:rsidR="00F51124" w:rsidP="00E055AC" w:rsidRDefault="00F51124" w14:paraId="049BC1A9" w14:textId="637F135D">
      <w:pPr>
        <w:jc w:val="both"/>
        <w:rPr>
          <w:rFonts w:eastAsia="Aptos" w:cs="Times New Roman"/>
          <w:color w:val="auto"/>
          <w:szCs w:val="24"/>
        </w:rPr>
      </w:pPr>
      <w:r w:rsidRPr="005910A6">
        <w:rPr>
          <w:rFonts w:eastAsia="Aptos" w:cs="Times New Roman"/>
          <w:color w:val="auto"/>
          <w:szCs w:val="24"/>
        </w:rPr>
        <w:t xml:space="preserve">(2) Isiku tuvastamiseks või isikusamasuse kontrollimiseks kasutatava välisriigi biomeetrilise reisidokumendi kiibil olevate isikuandmete õigsuses </w:t>
      </w:r>
      <w:bookmarkStart w:name="_Hlk215233374" w:id="58"/>
      <w:r w:rsidRPr="005910A6">
        <w:rPr>
          <w:rFonts w:eastAsia="Aptos" w:cs="Times New Roman"/>
          <w:color w:val="auto"/>
          <w:szCs w:val="24"/>
        </w:rPr>
        <w:t>peab olema võimalik veenduda</w:t>
      </w:r>
      <w:r w:rsidRPr="005910A6" w:rsidR="00273D86">
        <w:rPr>
          <w:rFonts w:eastAsia="Aptos" w:cs="Times New Roman"/>
          <w:color w:val="auto"/>
          <w:szCs w:val="24"/>
        </w:rPr>
        <w:t xml:space="preserve"> </w:t>
      </w:r>
      <w:bookmarkStart w:name="_Hlk215234196" w:id="59"/>
      <w:r w:rsidRPr="005910A6" w:rsidR="00273D86">
        <w:rPr>
          <w:rFonts w:eastAsia="Aptos" w:cs="Times New Roman"/>
          <w:color w:val="auto"/>
          <w:szCs w:val="24"/>
        </w:rPr>
        <w:t>kogu e-residendi elektroonilise identiteedi vahendi kasutamise õiguse kehtivuse ajal</w:t>
      </w:r>
      <w:bookmarkEnd w:id="59"/>
      <w:r w:rsidRPr="005910A6">
        <w:rPr>
          <w:rFonts w:eastAsia="Aptos" w:cs="Times New Roman"/>
          <w:color w:val="auto"/>
          <w:szCs w:val="24"/>
        </w:rPr>
        <w:t>.</w:t>
      </w:r>
    </w:p>
    <w:bookmarkEnd w:id="58"/>
    <w:p w:rsidRPr="005910A6" w:rsidR="00F51124" w:rsidP="00E055AC" w:rsidRDefault="00F51124" w14:paraId="66612D9C" w14:textId="77777777">
      <w:pPr>
        <w:jc w:val="both"/>
        <w:rPr>
          <w:rFonts w:eastAsia="Aptos" w:cs="Times New Roman"/>
          <w:color w:val="auto"/>
          <w:szCs w:val="24"/>
        </w:rPr>
      </w:pPr>
    </w:p>
    <w:p w:rsidRPr="005910A6" w:rsidR="00F51124" w:rsidP="00E055AC" w:rsidRDefault="00F51124" w14:paraId="391FA2DF" w14:textId="6FEF0307">
      <w:pPr>
        <w:jc w:val="both"/>
        <w:rPr>
          <w:rFonts w:eastAsia="Aptos" w:cs="Times New Roman"/>
          <w:color w:val="auto"/>
          <w:szCs w:val="24"/>
        </w:rPr>
      </w:pPr>
      <w:r w:rsidRPr="005910A6">
        <w:rPr>
          <w:rFonts w:eastAsia="Aptos" w:cs="Times New Roman"/>
          <w:color w:val="auto"/>
          <w:szCs w:val="24"/>
        </w:rPr>
        <w:t>(3) E</w:t>
      </w:r>
      <w:bookmarkStart w:name="_Hlk214439028" w:id="60"/>
      <w:r w:rsidRPr="005910A6">
        <w:rPr>
          <w:rFonts w:eastAsia="Aptos" w:cs="Times New Roman"/>
          <w:color w:val="auto"/>
          <w:szCs w:val="24"/>
        </w:rPr>
        <w:t xml:space="preserve">-residendi </w:t>
      </w:r>
      <w:r w:rsidRPr="005910A6">
        <w:rPr>
          <w:color w:val="auto"/>
        </w:rPr>
        <w:t xml:space="preserve">elektroonilise identiteedi vahendi </w:t>
      </w:r>
      <w:r w:rsidRPr="005910A6">
        <w:rPr>
          <w:rFonts w:eastAsia="Aptos" w:cs="Times New Roman"/>
          <w:color w:val="auto"/>
          <w:szCs w:val="24"/>
        </w:rPr>
        <w:t xml:space="preserve">kasutamise õiguse </w:t>
      </w:r>
      <w:bookmarkEnd w:id="60"/>
      <w:r w:rsidRPr="005910A6">
        <w:rPr>
          <w:rFonts w:eastAsia="Aptos" w:cs="Times New Roman"/>
          <w:color w:val="auto"/>
          <w:szCs w:val="24"/>
        </w:rPr>
        <w:t xml:space="preserve">andja võib elektroonilise identiteedi vahendi väärkasutuse ärahoidmiseks ning e-residendi õiguste ja huvide kaitseks nõuda, et </w:t>
      </w:r>
      <w:r w:rsidRPr="005910A6" w:rsidR="006256D9">
        <w:rPr>
          <w:rFonts w:eastAsia="Aptos" w:cs="Times New Roman"/>
          <w:color w:val="auto"/>
          <w:szCs w:val="24"/>
        </w:rPr>
        <w:t xml:space="preserve">e-residendi </w:t>
      </w:r>
      <w:r w:rsidRPr="005910A6" w:rsidR="006256D9">
        <w:rPr>
          <w:color w:val="auto"/>
        </w:rPr>
        <w:t xml:space="preserve">elektroonilise identiteedi vahendi </w:t>
      </w:r>
      <w:r w:rsidRPr="005910A6" w:rsidR="006256D9">
        <w:rPr>
          <w:rFonts w:eastAsia="Aptos" w:cs="Times New Roman"/>
          <w:color w:val="auto"/>
          <w:szCs w:val="24"/>
        </w:rPr>
        <w:t xml:space="preserve">kasutamise õiguse taotleja või </w:t>
      </w:r>
      <w:r w:rsidRPr="005910A6">
        <w:rPr>
          <w:rFonts w:eastAsia="Aptos" w:cs="Times New Roman"/>
          <w:color w:val="auto"/>
          <w:szCs w:val="24"/>
        </w:rPr>
        <w:t xml:space="preserve">e-resident ilmuks isiklikult </w:t>
      </w:r>
      <w:r w:rsidRPr="005910A6" w:rsidR="00EB6BBE">
        <w:rPr>
          <w:rFonts w:eastAsia="Aptos" w:cs="Times New Roman"/>
          <w:color w:val="auto"/>
          <w:szCs w:val="24"/>
        </w:rPr>
        <w:t xml:space="preserve">Politsei- ja Piirivalveametisse </w:t>
      </w:r>
      <w:r w:rsidRPr="005910A6">
        <w:rPr>
          <w:rFonts w:eastAsia="Aptos" w:cs="Times New Roman"/>
          <w:color w:val="auto"/>
          <w:szCs w:val="24"/>
        </w:rPr>
        <w:t>või Eesti välisesindusse.</w:t>
      </w:r>
    </w:p>
    <w:p w:rsidRPr="00AB0933" w:rsidR="00F51124" w:rsidP="00E055AC" w:rsidRDefault="00F51124" w14:paraId="7C1EAEB9" w14:textId="77777777">
      <w:pPr>
        <w:jc w:val="both"/>
        <w:rPr>
          <w:rFonts w:eastAsia="Aptos" w:cs="Times New Roman"/>
          <w:color w:val="auto"/>
          <w:szCs w:val="24"/>
        </w:rPr>
      </w:pPr>
    </w:p>
    <w:p w:rsidRPr="005910A6" w:rsidR="00633857" w:rsidP="00E055AC" w:rsidRDefault="00633857" w14:paraId="13412703" w14:textId="31393E04">
      <w:pPr>
        <w:jc w:val="both"/>
        <w:rPr>
          <w:rFonts w:eastAsia="Aptos" w:cs="Times New Roman"/>
          <w:b/>
          <w:bCs/>
          <w:color w:val="auto"/>
          <w:szCs w:val="24"/>
        </w:rPr>
      </w:pPr>
      <w:r w:rsidRPr="005910A6">
        <w:rPr>
          <w:rFonts w:eastAsia="Aptos" w:cs="Times New Roman"/>
          <w:b/>
          <w:bCs/>
          <w:color w:val="auto"/>
          <w:szCs w:val="24"/>
        </w:rPr>
        <w:t>§ 34</w:t>
      </w:r>
      <w:r w:rsidRPr="005910A6" w:rsidR="00F51124">
        <w:rPr>
          <w:rFonts w:eastAsia="Aptos" w:cs="Times New Roman"/>
          <w:b/>
          <w:bCs/>
          <w:color w:val="auto"/>
          <w:szCs w:val="24"/>
          <w:vertAlign w:val="superscript"/>
        </w:rPr>
        <w:t>7</w:t>
      </w:r>
      <w:r w:rsidRPr="005910A6">
        <w:rPr>
          <w:rFonts w:eastAsia="Aptos" w:cs="Times New Roman"/>
          <w:b/>
          <w:bCs/>
          <w:color w:val="auto"/>
          <w:szCs w:val="24"/>
        </w:rPr>
        <w:t>.</w:t>
      </w:r>
      <w:r w:rsidRPr="005910A6" w:rsidR="00840CD7">
        <w:rPr>
          <w:rFonts w:eastAsia="Aptos" w:cs="Times New Roman"/>
          <w:b/>
          <w:bCs/>
          <w:color w:val="auto"/>
          <w:szCs w:val="24"/>
        </w:rPr>
        <w:t xml:space="preserve"> </w:t>
      </w:r>
      <w:r w:rsidRPr="005910A6">
        <w:rPr>
          <w:rFonts w:eastAsia="Aptos" w:cs="Times New Roman"/>
          <w:b/>
          <w:bCs/>
          <w:color w:val="auto"/>
          <w:szCs w:val="24"/>
        </w:rPr>
        <w:t xml:space="preserve">E-residendi </w:t>
      </w:r>
      <w:r w:rsidRPr="005910A6" w:rsidR="00A137C7">
        <w:rPr>
          <w:b/>
          <w:bCs/>
          <w:color w:val="auto"/>
        </w:rPr>
        <w:t>elektroonilise identiteedi vahendi</w:t>
      </w:r>
      <w:r w:rsidRPr="005910A6" w:rsidR="00A137C7">
        <w:rPr>
          <w:color w:val="auto"/>
        </w:rPr>
        <w:t xml:space="preserve"> </w:t>
      </w:r>
      <w:r w:rsidRPr="005910A6">
        <w:rPr>
          <w:rFonts w:eastAsia="Aptos" w:cs="Times New Roman"/>
          <w:b/>
          <w:bCs/>
          <w:color w:val="auto"/>
          <w:szCs w:val="24"/>
        </w:rPr>
        <w:t>kasutamise õiguse andmine ja sellest keeldumine</w:t>
      </w:r>
    </w:p>
    <w:p w:rsidRPr="005910A6" w:rsidR="00840CD7" w:rsidP="00E055AC" w:rsidRDefault="00840CD7" w14:paraId="654584B6" w14:textId="77777777">
      <w:pPr>
        <w:jc w:val="both"/>
        <w:rPr>
          <w:rFonts w:eastAsia="Aptos" w:cs="Times New Roman"/>
          <w:color w:val="auto"/>
          <w:szCs w:val="24"/>
        </w:rPr>
      </w:pPr>
    </w:p>
    <w:p w:rsidRPr="005910A6" w:rsidR="00633857" w:rsidP="00E055AC" w:rsidRDefault="00633857" w14:paraId="45826186" w14:textId="38A79997">
      <w:pPr>
        <w:jc w:val="both"/>
        <w:rPr>
          <w:rFonts w:eastAsia="Aptos" w:cs="Times New Roman"/>
          <w:color w:val="auto"/>
          <w:szCs w:val="24"/>
        </w:rPr>
      </w:pPr>
      <w:bookmarkStart w:name="_Hlk209514971" w:id="61"/>
      <w:r w:rsidRPr="005910A6">
        <w:rPr>
          <w:rFonts w:eastAsia="Aptos" w:cs="Times New Roman"/>
          <w:color w:val="auto"/>
          <w:szCs w:val="24"/>
        </w:rPr>
        <w:t>(1)</w:t>
      </w:r>
      <w:r w:rsidRPr="005910A6" w:rsidR="00840CD7">
        <w:rPr>
          <w:rFonts w:eastAsia="Aptos" w:cs="Times New Roman"/>
          <w:color w:val="auto"/>
          <w:szCs w:val="24"/>
        </w:rPr>
        <w:t xml:space="preserve"> </w:t>
      </w:r>
      <w:r w:rsidRPr="005910A6">
        <w:rPr>
          <w:rFonts w:eastAsia="Aptos" w:cs="Times New Roman"/>
          <w:color w:val="auto"/>
          <w:szCs w:val="24"/>
        </w:rPr>
        <w:t xml:space="preserve">E-residendi </w:t>
      </w:r>
      <w:r w:rsidRPr="005910A6" w:rsidR="00A137C7">
        <w:rPr>
          <w:color w:val="auto"/>
        </w:rPr>
        <w:t xml:space="preserve">elektroonilise identiteedi vahendi </w:t>
      </w:r>
      <w:r w:rsidRPr="005910A6">
        <w:rPr>
          <w:rFonts w:eastAsia="Aptos" w:cs="Times New Roman"/>
          <w:color w:val="auto"/>
          <w:szCs w:val="24"/>
        </w:rPr>
        <w:t>kasutamise õiguse taotlus tagastatakse läbi vaatamata, kui taotleja on sellise riigi kodanik, milles on suurem rahapesuoht või terrorismi rahastamise oht või millega Eestil puudub justiits-, julgeoleku- või õiguskaitsealane koostöösuhe, välja arvatud juhul, kui taotlejale kohaldatakse käesoleva paragrahvi lõike 2</w:t>
      </w:r>
      <w:r w:rsidR="0026229D">
        <w:rPr>
          <w:rFonts w:eastAsia="Aptos" w:cs="Times New Roman"/>
          <w:color w:val="auto"/>
          <w:szCs w:val="24"/>
        </w:rPr>
        <w:t xml:space="preserve"> </w:t>
      </w:r>
      <w:r w:rsidRPr="005910A6">
        <w:rPr>
          <w:rFonts w:eastAsia="Aptos" w:cs="Times New Roman"/>
          <w:color w:val="auto"/>
          <w:szCs w:val="24"/>
        </w:rPr>
        <w:t>alusel kehtestatud erisusi.</w:t>
      </w:r>
    </w:p>
    <w:p w:rsidRPr="005910A6" w:rsidR="00840CD7" w:rsidP="00E055AC" w:rsidRDefault="00840CD7" w14:paraId="3F648FCE" w14:textId="77777777">
      <w:pPr>
        <w:jc w:val="both"/>
        <w:rPr>
          <w:rFonts w:eastAsia="Aptos" w:cs="Times New Roman"/>
          <w:color w:val="auto"/>
          <w:szCs w:val="24"/>
        </w:rPr>
      </w:pPr>
    </w:p>
    <w:p w:rsidRPr="005910A6" w:rsidR="00633857" w:rsidP="00E055AC" w:rsidRDefault="00633857" w14:paraId="35E43DCD" w14:textId="26D6A85D">
      <w:pPr>
        <w:jc w:val="both"/>
        <w:rPr>
          <w:rFonts w:eastAsia="Aptos" w:cs="Times New Roman"/>
          <w:color w:val="auto"/>
          <w:szCs w:val="24"/>
        </w:rPr>
      </w:pPr>
      <w:r w:rsidRPr="005910A6">
        <w:rPr>
          <w:rFonts w:eastAsia="Aptos" w:cs="Times New Roman"/>
          <w:color w:val="auto"/>
          <w:szCs w:val="24"/>
        </w:rPr>
        <w:t>(2) Käesoleva paragrahvi lõikes 1</w:t>
      </w:r>
      <w:r w:rsidR="0026229D">
        <w:rPr>
          <w:rFonts w:eastAsia="Aptos" w:cs="Times New Roman"/>
          <w:color w:val="auto"/>
          <w:szCs w:val="24"/>
        </w:rPr>
        <w:t xml:space="preserve"> </w:t>
      </w:r>
      <w:r w:rsidRPr="005910A6">
        <w:rPr>
          <w:rFonts w:eastAsia="Aptos" w:cs="Times New Roman"/>
          <w:color w:val="auto"/>
          <w:szCs w:val="24"/>
        </w:rPr>
        <w:t xml:space="preserve">nimetatud riikide loetelu ja nende kodanikele e-residendi </w:t>
      </w:r>
      <w:r w:rsidRPr="005910A6" w:rsidR="00A137C7">
        <w:rPr>
          <w:color w:val="auto"/>
        </w:rPr>
        <w:t xml:space="preserve">elektroonilise identiteedi vahendi </w:t>
      </w:r>
      <w:r w:rsidRPr="005910A6">
        <w:rPr>
          <w:rFonts w:eastAsia="Aptos" w:cs="Times New Roman"/>
          <w:color w:val="auto"/>
          <w:szCs w:val="24"/>
        </w:rPr>
        <w:t xml:space="preserve">kasutamise õiguse </w:t>
      </w:r>
      <w:r w:rsidR="0026229D">
        <w:rPr>
          <w:rFonts w:eastAsia="Aptos" w:cs="Times New Roman"/>
          <w:color w:val="auto"/>
          <w:szCs w:val="24"/>
        </w:rPr>
        <w:t xml:space="preserve">taotlemise ja </w:t>
      </w:r>
      <w:r w:rsidRPr="005910A6">
        <w:rPr>
          <w:rFonts w:eastAsia="Aptos" w:cs="Times New Roman"/>
          <w:color w:val="auto"/>
          <w:szCs w:val="24"/>
        </w:rPr>
        <w:t>andmise erisused kehtestab</w:t>
      </w:r>
      <w:r w:rsidR="0026229D">
        <w:rPr>
          <w:rFonts w:eastAsia="Aptos" w:cs="Times New Roman"/>
          <w:color w:val="auto"/>
          <w:szCs w:val="24"/>
        </w:rPr>
        <w:t xml:space="preserve"> </w:t>
      </w:r>
      <w:r w:rsidRPr="005910A6" w:rsidR="00840CD7">
        <w:rPr>
          <w:rFonts w:eastAsia="Aptos" w:cs="Times New Roman"/>
          <w:color w:val="auto"/>
          <w:szCs w:val="24"/>
        </w:rPr>
        <w:t xml:space="preserve">valdkonna eest vastutav minister </w:t>
      </w:r>
      <w:r w:rsidRPr="005910A6">
        <w:rPr>
          <w:rFonts w:eastAsia="Aptos" w:cs="Times New Roman"/>
          <w:color w:val="auto"/>
          <w:szCs w:val="24"/>
        </w:rPr>
        <w:t>määrusega.</w:t>
      </w:r>
    </w:p>
    <w:p w:rsidRPr="005910A6" w:rsidR="00840CD7" w:rsidP="00E055AC" w:rsidRDefault="00840CD7" w14:paraId="2C62C526" w14:textId="77777777">
      <w:pPr>
        <w:jc w:val="both"/>
        <w:rPr>
          <w:rFonts w:eastAsia="Aptos" w:cs="Times New Roman"/>
          <w:color w:val="auto"/>
          <w:szCs w:val="24"/>
        </w:rPr>
      </w:pPr>
    </w:p>
    <w:p w:rsidRPr="005910A6" w:rsidR="00633857" w:rsidP="00E055AC" w:rsidRDefault="00633857" w14:paraId="1023BF70" w14:textId="18965E24">
      <w:pPr>
        <w:jc w:val="both"/>
        <w:rPr>
          <w:rFonts w:eastAsia="Aptos" w:cs="Times New Roman"/>
          <w:color w:val="auto"/>
          <w:szCs w:val="24"/>
        </w:rPr>
      </w:pPr>
      <w:r w:rsidRPr="005910A6">
        <w:rPr>
          <w:rFonts w:eastAsia="Aptos" w:cs="Times New Roman"/>
          <w:color w:val="auto"/>
          <w:szCs w:val="24"/>
        </w:rPr>
        <w:t>(3) Valdkonna eest vastutav minister kooskõlastab käesoleva paragrahvi lõikes 2</w:t>
      </w:r>
      <w:r w:rsidR="0026229D">
        <w:rPr>
          <w:rFonts w:eastAsia="Aptos" w:cs="Times New Roman"/>
          <w:color w:val="auto"/>
          <w:szCs w:val="24"/>
        </w:rPr>
        <w:t xml:space="preserve"> </w:t>
      </w:r>
      <w:r w:rsidRPr="005910A6">
        <w:rPr>
          <w:rFonts w:eastAsia="Aptos" w:cs="Times New Roman"/>
          <w:color w:val="auto"/>
          <w:szCs w:val="24"/>
        </w:rPr>
        <w:t>nimetatud määruse eelnõu Välisministeeriumiga.</w:t>
      </w:r>
    </w:p>
    <w:p w:rsidRPr="005910A6" w:rsidR="00840CD7" w:rsidP="00E055AC" w:rsidRDefault="00840CD7" w14:paraId="711A3C44" w14:textId="77777777">
      <w:pPr>
        <w:jc w:val="both"/>
        <w:rPr>
          <w:rFonts w:eastAsia="Aptos" w:cs="Times New Roman"/>
          <w:color w:val="auto"/>
          <w:szCs w:val="24"/>
        </w:rPr>
      </w:pPr>
    </w:p>
    <w:p w:rsidRPr="005910A6" w:rsidR="00840CD7" w:rsidP="00E055AC" w:rsidRDefault="00633857" w14:paraId="77E806EE" w14:textId="014AA4A9">
      <w:pPr>
        <w:jc w:val="both"/>
        <w:rPr>
          <w:rFonts w:eastAsia="Aptos" w:cs="Times New Roman"/>
          <w:color w:val="auto"/>
          <w:szCs w:val="24"/>
        </w:rPr>
      </w:pPr>
      <w:r w:rsidRPr="005910A6">
        <w:rPr>
          <w:rFonts w:eastAsia="Aptos" w:cs="Times New Roman"/>
          <w:color w:val="auto"/>
          <w:szCs w:val="24"/>
        </w:rPr>
        <w:t xml:space="preserve">(4) E-residendi </w:t>
      </w:r>
      <w:r w:rsidRPr="005910A6" w:rsidR="00A137C7">
        <w:rPr>
          <w:color w:val="auto"/>
        </w:rPr>
        <w:t xml:space="preserve">elektroonilise identiteedi vahendi </w:t>
      </w:r>
      <w:r w:rsidRPr="005910A6">
        <w:rPr>
          <w:rFonts w:eastAsia="Aptos" w:cs="Times New Roman"/>
          <w:color w:val="auto"/>
          <w:szCs w:val="24"/>
        </w:rPr>
        <w:t>kasutamise õiguse andmisest keeldutakse, kui:</w:t>
      </w:r>
    </w:p>
    <w:p w:rsidR="00840CD7" w:rsidP="00E055AC" w:rsidRDefault="00633857" w14:paraId="68C80A1B" w14:textId="77777777">
      <w:pPr>
        <w:jc w:val="both"/>
        <w:rPr>
          <w:rFonts w:eastAsia="Aptos" w:cs="Times New Roman"/>
          <w:color w:val="auto"/>
          <w:szCs w:val="24"/>
        </w:rPr>
      </w:pPr>
      <w:r w:rsidRPr="005910A6">
        <w:rPr>
          <w:rFonts w:eastAsia="Aptos" w:cs="Times New Roman"/>
          <w:color w:val="auto"/>
          <w:szCs w:val="24"/>
        </w:rPr>
        <w:t>1)</w:t>
      </w:r>
      <w:r w:rsidRPr="005910A6" w:rsidR="00840CD7">
        <w:rPr>
          <w:rFonts w:eastAsia="Aptos" w:cs="Times New Roman"/>
          <w:color w:val="auto"/>
          <w:szCs w:val="24"/>
        </w:rPr>
        <w:t xml:space="preserve"> </w:t>
      </w:r>
      <w:r w:rsidRPr="005910A6">
        <w:rPr>
          <w:rFonts w:eastAsia="Aptos" w:cs="Times New Roman"/>
          <w:color w:val="auto"/>
          <w:szCs w:val="24"/>
        </w:rPr>
        <w:t>isik ohustab avalikku korda või riigi julgeolekut;</w:t>
      </w:r>
    </w:p>
    <w:p w:rsidRPr="005910A6" w:rsidR="00513DC2" w:rsidP="0E95701A" w:rsidRDefault="00513DC2" w14:paraId="4A9C09CD" w14:textId="3D243754">
      <w:pPr>
        <w:jc w:val="both"/>
        <w:rPr>
          <w:rFonts w:eastAsia="Aptos" w:cs="Times New Roman"/>
          <w:color w:val="auto"/>
        </w:rPr>
      </w:pPr>
      <w:r w:rsidRPr="0E95701A" w:rsidR="00513DC2">
        <w:rPr>
          <w:rFonts w:eastAsia="Aptos" w:cs="Times New Roman"/>
          <w:color w:val="auto"/>
        </w:rPr>
        <w:t xml:space="preserve">2) </w:t>
      </w:r>
      <w:commentRangeStart w:id="888576571"/>
      <w:r w:rsidRPr="0E95701A" w:rsidR="003A1C9B">
        <w:rPr>
          <w:rFonts w:eastAsia="Aptos" w:cs="Times New Roman"/>
          <w:color w:val="auto"/>
        </w:rPr>
        <w:t>ei ole täidetud käesolevas seaduses sätestatud tingimused;</w:t>
      </w:r>
      <w:commentRangeEnd w:id="888576571"/>
      <w:r>
        <w:rPr>
          <w:rStyle w:val="CommentReference"/>
        </w:rPr>
        <w:commentReference w:id="888576571"/>
      </w:r>
    </w:p>
    <w:p w:rsidRPr="005910A6" w:rsidR="00840CD7" w:rsidP="00E055AC" w:rsidRDefault="00513DC2" w14:paraId="526397A4" w14:textId="1D1249F9">
      <w:pPr>
        <w:jc w:val="both"/>
        <w:rPr>
          <w:rFonts w:eastAsia="Aptos" w:cs="Times New Roman"/>
          <w:color w:val="auto"/>
          <w:szCs w:val="24"/>
        </w:rPr>
      </w:pPr>
      <w:r>
        <w:rPr>
          <w:rFonts w:eastAsia="Aptos" w:cs="Times New Roman"/>
          <w:color w:val="auto"/>
          <w:szCs w:val="24"/>
        </w:rPr>
        <w:t>3</w:t>
      </w:r>
      <w:r w:rsidRPr="005910A6" w:rsidR="00633857">
        <w:rPr>
          <w:rFonts w:eastAsia="Aptos" w:cs="Times New Roman"/>
          <w:color w:val="auto"/>
          <w:szCs w:val="24"/>
        </w:rPr>
        <w:t>)</w:t>
      </w:r>
      <w:r w:rsidRPr="005910A6" w:rsidR="004A11A5">
        <w:rPr>
          <w:rFonts w:eastAsia="Aptos" w:cs="Times New Roman"/>
          <w:color w:val="auto"/>
          <w:szCs w:val="24"/>
        </w:rPr>
        <w:t xml:space="preserve"> </w:t>
      </w:r>
      <w:r w:rsidRPr="005910A6" w:rsidR="00633857">
        <w:rPr>
          <w:rFonts w:eastAsia="Aptos" w:cs="Times New Roman"/>
          <w:color w:val="auto"/>
          <w:szCs w:val="24"/>
        </w:rPr>
        <w:t xml:space="preserve">e-residendi </w:t>
      </w:r>
      <w:r w:rsidRPr="005910A6" w:rsidR="00A137C7">
        <w:rPr>
          <w:color w:val="auto"/>
        </w:rPr>
        <w:t xml:space="preserve">elektroonilise identiteedi vahendi </w:t>
      </w:r>
      <w:r w:rsidRPr="005910A6" w:rsidR="00633857">
        <w:rPr>
          <w:rFonts w:eastAsia="Aptos" w:cs="Times New Roman"/>
          <w:color w:val="auto"/>
          <w:szCs w:val="24"/>
        </w:rPr>
        <w:t>kasutamise õigust taotletakse majandustegevuseks ning esineb majandustegevuse keelamise alus;</w:t>
      </w:r>
    </w:p>
    <w:p w:rsidRPr="005910A6" w:rsidR="00633857" w:rsidP="00E055AC" w:rsidRDefault="00513DC2" w14:paraId="4673D69F" w14:textId="35866E0C">
      <w:pPr>
        <w:jc w:val="both"/>
        <w:rPr>
          <w:rFonts w:eastAsia="Aptos" w:cs="Times New Roman"/>
          <w:color w:val="auto"/>
          <w:szCs w:val="24"/>
        </w:rPr>
      </w:pPr>
      <w:r>
        <w:rPr>
          <w:rFonts w:eastAsia="Aptos" w:cs="Times New Roman"/>
          <w:color w:val="auto"/>
          <w:szCs w:val="24"/>
        </w:rPr>
        <w:t>4</w:t>
      </w:r>
      <w:r w:rsidRPr="005910A6" w:rsidR="00633857">
        <w:rPr>
          <w:rFonts w:eastAsia="Aptos" w:cs="Times New Roman"/>
          <w:color w:val="auto"/>
          <w:szCs w:val="24"/>
        </w:rPr>
        <w:t>)</w:t>
      </w:r>
      <w:r w:rsidRPr="005910A6" w:rsidR="00840CD7">
        <w:rPr>
          <w:rFonts w:eastAsia="Aptos" w:cs="Times New Roman"/>
          <w:color w:val="auto"/>
          <w:szCs w:val="24"/>
        </w:rPr>
        <w:t xml:space="preserve"> </w:t>
      </w:r>
      <w:r w:rsidRPr="005910A6" w:rsidR="00633857">
        <w:rPr>
          <w:rFonts w:eastAsia="Aptos" w:cs="Times New Roman"/>
          <w:color w:val="auto"/>
          <w:szCs w:val="24"/>
        </w:rPr>
        <w:t>isik ei ole tõsikindlalt tuvastatud või tema isikusamasuses</w:t>
      </w:r>
      <w:bookmarkStart w:name="_Hlk215234283" w:id="62"/>
      <w:r w:rsidRPr="005910A6" w:rsidR="005A6DA8">
        <w:rPr>
          <w:rFonts w:eastAsia="Aptos" w:cs="Times New Roman"/>
          <w:color w:val="auto"/>
          <w:szCs w:val="24"/>
        </w:rPr>
        <w:t xml:space="preserve"> ei ole võimalik veenduda</w:t>
      </w:r>
      <w:bookmarkEnd w:id="62"/>
      <w:r w:rsidRPr="005910A6" w:rsidR="0009008F">
        <w:rPr>
          <w:rFonts w:eastAsia="Aptos" w:cs="Times New Roman"/>
          <w:color w:val="auto"/>
          <w:szCs w:val="24"/>
        </w:rPr>
        <w:t>.</w:t>
      </w:r>
    </w:p>
    <w:p w:rsidRPr="005910A6" w:rsidR="00840CD7" w:rsidP="00E055AC" w:rsidRDefault="00840CD7" w14:paraId="70EF93A0" w14:textId="77777777">
      <w:pPr>
        <w:jc w:val="both"/>
        <w:rPr>
          <w:rFonts w:eastAsia="Aptos" w:cs="Times New Roman"/>
          <w:color w:val="auto"/>
          <w:szCs w:val="24"/>
        </w:rPr>
      </w:pPr>
    </w:p>
    <w:p w:rsidRPr="005910A6" w:rsidR="00840CD7" w:rsidP="00E055AC" w:rsidRDefault="00633857" w14:paraId="28C7D8FF" w14:textId="1DB06ACF">
      <w:pPr>
        <w:jc w:val="both"/>
        <w:rPr>
          <w:rFonts w:eastAsia="Aptos" w:cs="Times New Roman"/>
          <w:color w:val="auto"/>
          <w:szCs w:val="24"/>
        </w:rPr>
      </w:pPr>
      <w:r w:rsidRPr="005910A6">
        <w:rPr>
          <w:rFonts w:eastAsia="Aptos" w:cs="Times New Roman"/>
          <w:color w:val="auto"/>
          <w:szCs w:val="24"/>
        </w:rPr>
        <w:t xml:space="preserve">(5) E-residendi </w:t>
      </w:r>
      <w:r w:rsidRPr="005910A6" w:rsidR="00A137C7">
        <w:rPr>
          <w:color w:val="auto"/>
        </w:rPr>
        <w:t xml:space="preserve">elektroonilise identiteedi vahendi </w:t>
      </w:r>
      <w:r w:rsidRPr="005910A6">
        <w:rPr>
          <w:rFonts w:eastAsia="Aptos" w:cs="Times New Roman"/>
          <w:color w:val="auto"/>
          <w:szCs w:val="24"/>
        </w:rPr>
        <w:t>kasutamise õiguse andmisest võib keelduda, kui:</w:t>
      </w:r>
    </w:p>
    <w:p w:rsidRPr="005910A6" w:rsidR="00840CD7" w:rsidP="00E055AC" w:rsidRDefault="00633857" w14:paraId="0575CE94" w14:textId="77777777">
      <w:pPr>
        <w:jc w:val="both"/>
        <w:rPr>
          <w:rFonts w:eastAsia="Aptos" w:cs="Times New Roman"/>
          <w:color w:val="auto"/>
          <w:szCs w:val="24"/>
        </w:rPr>
      </w:pPr>
      <w:r w:rsidRPr="005910A6">
        <w:rPr>
          <w:rFonts w:eastAsia="Aptos" w:cs="Times New Roman"/>
          <w:color w:val="auto"/>
          <w:szCs w:val="24"/>
        </w:rPr>
        <w:t>1)</w:t>
      </w:r>
      <w:r w:rsidRPr="005910A6" w:rsidR="00840CD7">
        <w:rPr>
          <w:rFonts w:eastAsia="Aptos" w:cs="Times New Roman"/>
          <w:color w:val="auto"/>
          <w:szCs w:val="24"/>
        </w:rPr>
        <w:t xml:space="preserve"> </w:t>
      </w:r>
      <w:r w:rsidRPr="005910A6">
        <w:rPr>
          <w:rFonts w:eastAsia="Aptos" w:cs="Times New Roman"/>
          <w:color w:val="auto"/>
          <w:szCs w:val="24"/>
        </w:rPr>
        <w:t>esineb viisa või tähtajalise elamisloa andmisest keeldumise või sissesõidukeelu kohaldamise aluseks olev asjaolu;</w:t>
      </w:r>
    </w:p>
    <w:p w:rsidRPr="005910A6" w:rsidR="00633857" w:rsidP="00E055AC" w:rsidRDefault="00633857" w14:paraId="64FD6EAC" w14:textId="219D99EB">
      <w:pPr>
        <w:jc w:val="both"/>
        <w:rPr>
          <w:rFonts w:eastAsia="Aptos" w:cs="Times New Roman"/>
          <w:color w:val="auto"/>
          <w:szCs w:val="24"/>
        </w:rPr>
      </w:pPr>
      <w:r w:rsidRPr="005910A6">
        <w:rPr>
          <w:rFonts w:eastAsia="Aptos" w:cs="Times New Roman"/>
          <w:color w:val="auto"/>
          <w:szCs w:val="24"/>
        </w:rPr>
        <w:t>2)</w:t>
      </w:r>
      <w:r w:rsidRPr="005910A6" w:rsidR="00840CD7">
        <w:rPr>
          <w:rFonts w:eastAsia="Aptos" w:cs="Times New Roman"/>
          <w:color w:val="auto"/>
          <w:szCs w:val="24"/>
        </w:rPr>
        <w:t xml:space="preserve"> </w:t>
      </w:r>
      <w:bookmarkStart w:name="_Hlk216861634" w:id="63"/>
      <w:r w:rsidRPr="005910A6" w:rsidR="004A11A5">
        <w:rPr>
          <w:rFonts w:eastAsia="Aptos" w:cs="Times New Roman"/>
          <w:color w:val="auto"/>
          <w:szCs w:val="24"/>
        </w:rPr>
        <w:t xml:space="preserve">e-residendi </w:t>
      </w:r>
      <w:r w:rsidRPr="005910A6" w:rsidR="00A137C7">
        <w:rPr>
          <w:color w:val="auto"/>
        </w:rPr>
        <w:t xml:space="preserve">elektroonilise identiteedi vahendi </w:t>
      </w:r>
      <w:r w:rsidRPr="005910A6">
        <w:rPr>
          <w:rFonts w:eastAsia="Aptos" w:cs="Times New Roman"/>
          <w:color w:val="auto"/>
          <w:szCs w:val="24"/>
        </w:rPr>
        <w:t>kasutamise õiguse andmine</w:t>
      </w:r>
      <w:bookmarkEnd w:id="63"/>
      <w:r w:rsidRPr="005910A6">
        <w:rPr>
          <w:rFonts w:eastAsia="Aptos" w:cs="Times New Roman"/>
          <w:color w:val="auto"/>
          <w:szCs w:val="24"/>
        </w:rPr>
        <w:t xml:space="preserve"> ei ole kooskõlas käesoleva seaduse §</w:t>
      </w:r>
      <w:r w:rsidRPr="005910A6" w:rsidR="00840CD7">
        <w:rPr>
          <w:rFonts w:eastAsia="Aptos" w:cs="Times New Roman"/>
          <w:color w:val="auto"/>
          <w:szCs w:val="24"/>
        </w:rPr>
        <w:t xml:space="preserve"> </w:t>
      </w:r>
      <w:r w:rsidRPr="005910A6">
        <w:rPr>
          <w:rFonts w:eastAsia="Aptos" w:cs="Times New Roman"/>
          <w:color w:val="auto"/>
          <w:szCs w:val="24"/>
        </w:rPr>
        <w:t>34</w:t>
      </w:r>
      <w:r w:rsidRPr="005910A6">
        <w:rPr>
          <w:rFonts w:eastAsia="Aptos" w:cs="Times New Roman"/>
          <w:color w:val="auto"/>
          <w:szCs w:val="24"/>
          <w:vertAlign w:val="superscript"/>
        </w:rPr>
        <w:t>4</w:t>
      </w:r>
      <w:r w:rsidRPr="005910A6" w:rsidR="00840CD7">
        <w:rPr>
          <w:rFonts w:eastAsia="Aptos" w:cs="Times New Roman"/>
          <w:color w:val="auto"/>
          <w:szCs w:val="24"/>
          <w:vertAlign w:val="superscript"/>
        </w:rPr>
        <w:t xml:space="preserve"> </w:t>
      </w:r>
      <w:r w:rsidRPr="005910A6">
        <w:rPr>
          <w:rFonts w:eastAsia="Aptos" w:cs="Times New Roman"/>
          <w:color w:val="auto"/>
          <w:szCs w:val="24"/>
        </w:rPr>
        <w:t>lõikes 2 nimetatud eesmärgiga.</w:t>
      </w:r>
      <w:bookmarkEnd w:id="61"/>
    </w:p>
    <w:p w:rsidRPr="002E6700" w:rsidR="00840CD7" w:rsidP="00E055AC" w:rsidRDefault="00840CD7" w14:paraId="70539B09" w14:textId="77777777">
      <w:pPr>
        <w:jc w:val="both"/>
        <w:rPr>
          <w:rFonts w:eastAsia="Aptos" w:cs="Times New Roman"/>
          <w:color w:val="auto"/>
          <w:szCs w:val="24"/>
        </w:rPr>
      </w:pPr>
    </w:p>
    <w:p w:rsidRPr="005910A6" w:rsidR="00E35245" w:rsidP="00E055AC" w:rsidRDefault="00633857" w14:paraId="4B9CAB42" w14:textId="24B8C85E">
      <w:pPr>
        <w:jc w:val="both"/>
        <w:rPr>
          <w:rFonts w:eastAsia="Aptos" w:cs="Times New Roman"/>
          <w:b/>
          <w:bCs/>
          <w:color w:val="auto"/>
          <w:szCs w:val="24"/>
        </w:rPr>
      </w:pPr>
      <w:r w:rsidRPr="005910A6">
        <w:rPr>
          <w:rFonts w:eastAsia="Aptos" w:cs="Times New Roman"/>
          <w:b/>
          <w:bCs/>
          <w:color w:val="auto"/>
          <w:szCs w:val="24"/>
        </w:rPr>
        <w:t>§ 34</w:t>
      </w:r>
      <w:r w:rsidRPr="005910A6" w:rsidR="00F51124">
        <w:rPr>
          <w:rFonts w:eastAsia="Aptos" w:cs="Times New Roman"/>
          <w:b/>
          <w:bCs/>
          <w:color w:val="auto"/>
          <w:szCs w:val="24"/>
          <w:vertAlign w:val="superscript"/>
        </w:rPr>
        <w:t>8</w:t>
      </w:r>
      <w:r w:rsidRPr="005910A6">
        <w:rPr>
          <w:rFonts w:eastAsia="Aptos" w:cs="Times New Roman"/>
          <w:b/>
          <w:bCs/>
          <w:color w:val="auto"/>
          <w:szCs w:val="24"/>
        </w:rPr>
        <w:t>.</w:t>
      </w:r>
      <w:r w:rsidRPr="005910A6" w:rsidR="00840CD7">
        <w:rPr>
          <w:rFonts w:eastAsia="Aptos" w:cs="Times New Roman"/>
          <w:b/>
          <w:bCs/>
          <w:color w:val="auto"/>
          <w:szCs w:val="24"/>
        </w:rPr>
        <w:t xml:space="preserve"> </w:t>
      </w:r>
      <w:r w:rsidRPr="005910A6" w:rsidR="00E35245">
        <w:rPr>
          <w:rFonts w:eastAsia="Aptos" w:cs="Times New Roman"/>
          <w:b/>
          <w:bCs/>
          <w:color w:val="auto"/>
          <w:szCs w:val="24"/>
        </w:rPr>
        <w:t xml:space="preserve">E-residendi </w:t>
      </w:r>
      <w:r w:rsidRPr="005910A6" w:rsidR="00E35245">
        <w:rPr>
          <w:b/>
          <w:bCs/>
          <w:color w:val="auto"/>
        </w:rPr>
        <w:t xml:space="preserve">elektroonilise identiteedi </w:t>
      </w:r>
      <w:bookmarkStart w:name="_Hlk214439227" w:id="64"/>
      <w:r w:rsidRPr="005910A6" w:rsidR="00E35245">
        <w:rPr>
          <w:b/>
          <w:bCs/>
          <w:color w:val="auto"/>
        </w:rPr>
        <w:t>vahendi</w:t>
      </w:r>
      <w:r w:rsidRPr="005910A6" w:rsidR="00E35245">
        <w:rPr>
          <w:color w:val="auto"/>
        </w:rPr>
        <w:t xml:space="preserve"> </w:t>
      </w:r>
      <w:r w:rsidRPr="005910A6" w:rsidR="00E35245">
        <w:rPr>
          <w:rFonts w:eastAsia="Aptos" w:cs="Times New Roman"/>
          <w:b/>
          <w:bCs/>
          <w:color w:val="auto"/>
          <w:szCs w:val="24"/>
        </w:rPr>
        <w:t>kasutamise õiguse kehtivus</w:t>
      </w:r>
      <w:r w:rsidRPr="005910A6" w:rsidR="007D13CC">
        <w:rPr>
          <w:rFonts w:eastAsia="Aptos" w:cs="Times New Roman"/>
          <w:b/>
          <w:bCs/>
          <w:color w:val="auto"/>
          <w:szCs w:val="24"/>
        </w:rPr>
        <w:t>e</w:t>
      </w:r>
      <w:r w:rsidRPr="005910A6" w:rsidR="00E35245">
        <w:rPr>
          <w:rFonts w:eastAsia="Aptos" w:cs="Times New Roman"/>
          <w:b/>
          <w:bCs/>
          <w:color w:val="auto"/>
          <w:szCs w:val="24"/>
        </w:rPr>
        <w:t xml:space="preserve"> lõppemine</w:t>
      </w:r>
    </w:p>
    <w:bookmarkEnd w:id="64"/>
    <w:p w:rsidRPr="005910A6" w:rsidR="006235BF" w:rsidP="00E055AC" w:rsidRDefault="006235BF" w14:paraId="49258757" w14:textId="77777777">
      <w:pPr>
        <w:jc w:val="both"/>
        <w:rPr>
          <w:rFonts w:eastAsia="Aptos" w:cs="Times New Roman"/>
          <w:color w:val="auto"/>
          <w:szCs w:val="24"/>
        </w:rPr>
      </w:pPr>
    </w:p>
    <w:p w:rsidRPr="005910A6" w:rsidR="006235BF" w:rsidP="00E055AC" w:rsidRDefault="00E35245" w14:paraId="74CAD4BB" w14:textId="77777777">
      <w:pPr>
        <w:jc w:val="both"/>
        <w:rPr>
          <w:rFonts w:eastAsia="Aptos" w:cs="Times New Roman"/>
          <w:color w:val="auto"/>
          <w:szCs w:val="24"/>
        </w:rPr>
      </w:pPr>
      <w:r w:rsidRPr="005910A6">
        <w:rPr>
          <w:rFonts w:eastAsia="Aptos" w:cs="Times New Roman"/>
          <w:color w:val="auto"/>
          <w:szCs w:val="24"/>
        </w:rPr>
        <w:t xml:space="preserve">E-residendi </w:t>
      </w:r>
      <w:r w:rsidRPr="005910A6">
        <w:rPr>
          <w:color w:val="auto"/>
        </w:rPr>
        <w:t xml:space="preserve">elektroonilise identiteedi vahendi </w:t>
      </w:r>
      <w:r w:rsidRPr="005910A6">
        <w:rPr>
          <w:rFonts w:eastAsia="Aptos" w:cs="Times New Roman"/>
          <w:color w:val="auto"/>
          <w:szCs w:val="24"/>
        </w:rPr>
        <w:t>kasutamise õigus lõpeb:</w:t>
      </w:r>
    </w:p>
    <w:p w:rsidRPr="005910A6" w:rsidR="006235BF" w:rsidP="00E055AC" w:rsidRDefault="006235BF" w14:paraId="031D9C8F" w14:textId="70F0B5F7">
      <w:pPr>
        <w:jc w:val="both"/>
        <w:rPr>
          <w:rFonts w:eastAsia="Aptos" w:cs="Times New Roman"/>
          <w:color w:val="auto"/>
          <w:szCs w:val="24"/>
        </w:rPr>
      </w:pPr>
      <w:bookmarkStart w:name="_Hlk214439338" w:id="65"/>
      <w:r w:rsidRPr="005910A6">
        <w:rPr>
          <w:rFonts w:eastAsia="Aptos" w:cs="Times New Roman"/>
          <w:color w:val="auto"/>
          <w:szCs w:val="24"/>
        </w:rPr>
        <w:t xml:space="preserve">1) </w:t>
      </w:r>
      <w:r w:rsidRPr="005910A6" w:rsidR="007D13CC">
        <w:rPr>
          <w:rFonts w:eastAsia="Aptos" w:cs="Times New Roman"/>
          <w:color w:val="auto"/>
          <w:szCs w:val="24"/>
        </w:rPr>
        <w:t>kehtivusaja lõppemise</w:t>
      </w:r>
      <w:r w:rsidRPr="005910A6">
        <w:rPr>
          <w:rFonts w:eastAsia="Aptos" w:cs="Times New Roman"/>
          <w:color w:val="auto"/>
          <w:szCs w:val="24"/>
        </w:rPr>
        <w:t xml:space="preserve"> korra</w:t>
      </w:r>
      <w:r w:rsidRPr="005910A6" w:rsidR="00E35245">
        <w:rPr>
          <w:rFonts w:eastAsia="Aptos" w:cs="Times New Roman"/>
          <w:color w:val="auto"/>
          <w:szCs w:val="24"/>
        </w:rPr>
        <w:t>l;</w:t>
      </w:r>
    </w:p>
    <w:p w:rsidRPr="005910A6" w:rsidR="006235BF" w:rsidP="00E055AC" w:rsidRDefault="00E35245" w14:paraId="2204F784" w14:textId="77777777">
      <w:pPr>
        <w:jc w:val="both"/>
        <w:rPr>
          <w:rFonts w:eastAsia="Aptos" w:cs="Times New Roman"/>
          <w:color w:val="auto"/>
          <w:szCs w:val="24"/>
        </w:rPr>
      </w:pPr>
      <w:r w:rsidRPr="005910A6">
        <w:rPr>
          <w:rFonts w:eastAsia="Aptos" w:cs="Times New Roman"/>
          <w:color w:val="auto"/>
          <w:szCs w:val="24"/>
        </w:rPr>
        <w:t>2)</w:t>
      </w:r>
      <w:r w:rsidRPr="005910A6" w:rsidR="006235BF">
        <w:rPr>
          <w:rFonts w:eastAsia="Aptos" w:cs="Times New Roman"/>
          <w:color w:val="auto"/>
          <w:szCs w:val="24"/>
        </w:rPr>
        <w:t xml:space="preserve"> </w:t>
      </w:r>
      <w:r w:rsidRPr="005910A6">
        <w:rPr>
          <w:rFonts w:eastAsia="Aptos" w:cs="Times New Roman"/>
          <w:color w:val="auto"/>
          <w:szCs w:val="24"/>
        </w:rPr>
        <w:t>kehtetuks tunnistamise</w:t>
      </w:r>
      <w:r w:rsidRPr="005910A6" w:rsidR="006235BF">
        <w:rPr>
          <w:rFonts w:eastAsia="Aptos" w:cs="Times New Roman"/>
          <w:color w:val="auto"/>
          <w:szCs w:val="24"/>
        </w:rPr>
        <w:t xml:space="preserve"> korral</w:t>
      </w:r>
      <w:r w:rsidRPr="005910A6">
        <w:rPr>
          <w:rFonts w:eastAsia="Aptos" w:cs="Times New Roman"/>
          <w:color w:val="auto"/>
          <w:szCs w:val="24"/>
        </w:rPr>
        <w:t>;</w:t>
      </w:r>
    </w:p>
    <w:p w:rsidRPr="005910A6" w:rsidR="006235BF" w:rsidP="00E055AC" w:rsidRDefault="00E35245" w14:paraId="08F9DF14" w14:textId="77777777">
      <w:pPr>
        <w:jc w:val="both"/>
        <w:rPr>
          <w:rFonts w:eastAsia="Aptos" w:cs="Times New Roman"/>
          <w:color w:val="auto"/>
          <w:szCs w:val="24"/>
        </w:rPr>
      </w:pPr>
      <w:r w:rsidRPr="005910A6">
        <w:rPr>
          <w:rFonts w:eastAsia="Aptos" w:cs="Times New Roman"/>
          <w:color w:val="auto"/>
          <w:szCs w:val="24"/>
        </w:rPr>
        <w:t>3)</w:t>
      </w:r>
      <w:r w:rsidRPr="005910A6" w:rsidR="006235BF">
        <w:rPr>
          <w:rFonts w:eastAsia="Aptos" w:cs="Times New Roman"/>
          <w:color w:val="auto"/>
          <w:szCs w:val="24"/>
        </w:rPr>
        <w:t xml:space="preserve"> </w:t>
      </w:r>
      <w:r w:rsidRPr="005910A6">
        <w:rPr>
          <w:rFonts w:eastAsia="Aptos" w:cs="Times New Roman"/>
          <w:color w:val="auto"/>
          <w:szCs w:val="24"/>
        </w:rPr>
        <w:t>e-residendi surma või surnuks tunnistamise korral või</w:t>
      </w:r>
    </w:p>
    <w:p w:rsidRPr="005910A6" w:rsidR="003565FB" w:rsidP="00E055AC" w:rsidRDefault="006235BF" w14:paraId="57750EC3" w14:textId="6699396B">
      <w:pPr>
        <w:jc w:val="both"/>
        <w:rPr>
          <w:rFonts w:eastAsia="Aptos" w:cs="Times New Roman"/>
          <w:color w:val="auto"/>
          <w:szCs w:val="24"/>
        </w:rPr>
      </w:pPr>
      <w:r w:rsidRPr="005910A6">
        <w:rPr>
          <w:rFonts w:eastAsia="Aptos" w:cs="Times New Roman"/>
          <w:color w:val="auto"/>
          <w:szCs w:val="24"/>
        </w:rPr>
        <w:t>4</w:t>
      </w:r>
      <w:r w:rsidRPr="005910A6" w:rsidR="00E35245">
        <w:rPr>
          <w:rFonts w:eastAsia="Aptos" w:cs="Times New Roman"/>
          <w:color w:val="auto"/>
          <w:szCs w:val="24"/>
        </w:rPr>
        <w:t>)</w:t>
      </w:r>
      <w:r w:rsidRPr="005910A6">
        <w:rPr>
          <w:rFonts w:eastAsia="Aptos" w:cs="Times New Roman"/>
          <w:color w:val="auto"/>
          <w:szCs w:val="24"/>
        </w:rPr>
        <w:t xml:space="preserve"> kui </w:t>
      </w:r>
      <w:r w:rsidRPr="005910A6" w:rsidR="00E35245">
        <w:rPr>
          <w:rFonts w:eastAsia="Aptos" w:cs="Times New Roman"/>
          <w:color w:val="auto"/>
          <w:szCs w:val="24"/>
        </w:rPr>
        <w:t>isikule ei ole kuue kuu jooksul e-residendi elektroonilise identiteedi vahendi kasutamise õiguse andmisest arvates antud elektroonilise identiteedi vahendit</w:t>
      </w:r>
      <w:r w:rsidRPr="005910A6" w:rsidR="005A6DA8">
        <w:rPr>
          <w:rFonts w:eastAsia="Aptos" w:cs="Times New Roman"/>
          <w:color w:val="auto"/>
          <w:szCs w:val="24"/>
        </w:rPr>
        <w:t>.</w:t>
      </w:r>
    </w:p>
    <w:bookmarkEnd w:id="65"/>
    <w:p w:rsidRPr="005910A6" w:rsidR="00E35245" w:rsidP="00E055AC" w:rsidRDefault="00E35245" w14:paraId="750D615E" w14:textId="77777777">
      <w:pPr>
        <w:rPr>
          <w:rFonts w:eastAsia="Aptos" w:cs="Times New Roman"/>
          <w:color w:val="auto"/>
          <w:szCs w:val="24"/>
        </w:rPr>
      </w:pPr>
    </w:p>
    <w:p w:rsidRPr="005910A6" w:rsidR="00633857" w:rsidP="00E055AC" w:rsidRDefault="00E35245" w14:paraId="698B9F50" w14:textId="377AF0A1">
      <w:pPr>
        <w:jc w:val="both"/>
        <w:rPr>
          <w:rFonts w:eastAsia="Aptos" w:cs="Times New Roman"/>
          <w:color w:val="auto"/>
          <w:szCs w:val="24"/>
        </w:rPr>
      </w:pPr>
      <w:r w:rsidRPr="005910A6">
        <w:rPr>
          <w:rFonts w:eastAsia="Aptos" w:cs="Times New Roman"/>
          <w:b/>
          <w:bCs/>
          <w:color w:val="auto"/>
          <w:szCs w:val="24"/>
        </w:rPr>
        <w:t>§ 34</w:t>
      </w:r>
      <w:r w:rsidRPr="005910A6" w:rsidR="00F51124">
        <w:rPr>
          <w:rFonts w:eastAsia="Aptos" w:cs="Times New Roman"/>
          <w:b/>
          <w:bCs/>
          <w:color w:val="auto"/>
          <w:szCs w:val="24"/>
          <w:vertAlign w:val="superscript"/>
        </w:rPr>
        <w:t>9</w:t>
      </w:r>
      <w:r w:rsidRPr="005910A6">
        <w:rPr>
          <w:rFonts w:eastAsia="Aptos" w:cs="Times New Roman"/>
          <w:b/>
          <w:bCs/>
          <w:color w:val="auto"/>
          <w:szCs w:val="24"/>
        </w:rPr>
        <w:t xml:space="preserve">. </w:t>
      </w:r>
      <w:r w:rsidRPr="005910A6" w:rsidR="00633857">
        <w:rPr>
          <w:rFonts w:eastAsia="Aptos" w:cs="Times New Roman"/>
          <w:b/>
          <w:bCs/>
          <w:color w:val="auto"/>
          <w:szCs w:val="24"/>
        </w:rPr>
        <w:t xml:space="preserve">E-residendi </w:t>
      </w:r>
      <w:r w:rsidRPr="005910A6" w:rsidR="00A137C7">
        <w:rPr>
          <w:b/>
          <w:bCs/>
          <w:color w:val="auto"/>
        </w:rPr>
        <w:t>elektroonilise identiteedi vahendi</w:t>
      </w:r>
      <w:r w:rsidRPr="005910A6" w:rsidR="00A137C7">
        <w:rPr>
          <w:color w:val="auto"/>
        </w:rPr>
        <w:t xml:space="preserve"> </w:t>
      </w:r>
      <w:r w:rsidRPr="005910A6" w:rsidR="00633857">
        <w:rPr>
          <w:rFonts w:eastAsia="Aptos" w:cs="Times New Roman"/>
          <w:b/>
          <w:bCs/>
          <w:color w:val="auto"/>
          <w:szCs w:val="24"/>
        </w:rPr>
        <w:t>kasutamise õiguse kehtetuks tunnistamine</w:t>
      </w:r>
    </w:p>
    <w:p w:rsidRPr="005910A6" w:rsidR="00840CD7" w:rsidP="00E055AC" w:rsidRDefault="00840CD7" w14:paraId="36ED96B1" w14:textId="77777777">
      <w:pPr>
        <w:jc w:val="both"/>
        <w:rPr>
          <w:rFonts w:eastAsia="Aptos" w:cs="Times New Roman"/>
          <w:color w:val="auto"/>
          <w:szCs w:val="24"/>
        </w:rPr>
      </w:pPr>
    </w:p>
    <w:p w:rsidRPr="005910A6" w:rsidR="00840CD7" w:rsidP="00E055AC" w:rsidRDefault="00633857" w14:paraId="42AF5F56" w14:textId="7B301D44">
      <w:pPr>
        <w:jc w:val="both"/>
        <w:rPr>
          <w:rFonts w:eastAsia="Aptos" w:cs="Times New Roman"/>
          <w:color w:val="auto"/>
          <w:szCs w:val="24"/>
        </w:rPr>
      </w:pPr>
      <w:r w:rsidRPr="005910A6">
        <w:rPr>
          <w:rFonts w:eastAsia="Aptos" w:cs="Times New Roman"/>
          <w:color w:val="auto"/>
          <w:szCs w:val="24"/>
        </w:rPr>
        <w:t xml:space="preserve">(1) E-residendi </w:t>
      </w:r>
      <w:r w:rsidRPr="005910A6" w:rsidR="00A137C7">
        <w:rPr>
          <w:color w:val="auto"/>
        </w:rPr>
        <w:t xml:space="preserve">elektroonilise identiteedi vahendi </w:t>
      </w:r>
      <w:r w:rsidRPr="005910A6">
        <w:rPr>
          <w:rFonts w:eastAsia="Aptos" w:cs="Times New Roman"/>
          <w:color w:val="auto"/>
          <w:szCs w:val="24"/>
        </w:rPr>
        <w:t>kasutamise õigus tunnistatakse kehtetuks, kui:</w:t>
      </w:r>
    </w:p>
    <w:p w:rsidRPr="005910A6" w:rsidR="00840CD7" w:rsidP="00E055AC" w:rsidRDefault="00633857" w14:paraId="78867879" w14:textId="77777777">
      <w:pPr>
        <w:jc w:val="both"/>
        <w:rPr>
          <w:rFonts w:eastAsia="Aptos" w:cs="Times New Roman"/>
          <w:color w:val="auto"/>
          <w:szCs w:val="24"/>
        </w:rPr>
      </w:pPr>
      <w:r w:rsidRPr="005910A6">
        <w:rPr>
          <w:rFonts w:eastAsia="Aptos" w:cs="Times New Roman"/>
          <w:color w:val="auto"/>
          <w:szCs w:val="24"/>
        </w:rPr>
        <w:t>1) selle õiguse andmise alus on ära langenud;</w:t>
      </w:r>
    </w:p>
    <w:p w:rsidRPr="005910A6" w:rsidR="00897AA1" w:rsidP="00E055AC" w:rsidRDefault="00633857" w14:paraId="55B4BCD1" w14:textId="77777777">
      <w:pPr>
        <w:jc w:val="both"/>
        <w:rPr>
          <w:rFonts w:eastAsia="Aptos" w:cs="Times New Roman"/>
          <w:color w:val="auto"/>
          <w:szCs w:val="24"/>
        </w:rPr>
      </w:pPr>
      <w:r w:rsidRPr="005910A6">
        <w:rPr>
          <w:rFonts w:eastAsia="Aptos" w:cs="Times New Roman"/>
          <w:color w:val="auto"/>
          <w:szCs w:val="24"/>
        </w:rPr>
        <w:t>2)</w:t>
      </w:r>
      <w:r w:rsidRPr="005910A6" w:rsidR="00840CD7">
        <w:rPr>
          <w:rFonts w:eastAsia="Aptos" w:cs="Times New Roman"/>
          <w:color w:val="auto"/>
          <w:szCs w:val="24"/>
        </w:rPr>
        <w:t xml:space="preserve"> </w:t>
      </w:r>
      <w:r w:rsidRPr="005910A6" w:rsidR="00963C56">
        <w:rPr>
          <w:rFonts w:eastAsia="Aptos" w:cs="Times New Roman"/>
          <w:color w:val="auto"/>
          <w:szCs w:val="24"/>
        </w:rPr>
        <w:t xml:space="preserve">e-residendi </w:t>
      </w:r>
      <w:r w:rsidRPr="005910A6" w:rsidR="00A137C7">
        <w:rPr>
          <w:color w:val="auto"/>
        </w:rPr>
        <w:t>elektroonilise identiteedi vahend</w:t>
      </w:r>
      <w:r w:rsidRPr="005910A6">
        <w:rPr>
          <w:rFonts w:eastAsia="Aptos" w:cs="Times New Roman"/>
          <w:color w:val="auto"/>
          <w:szCs w:val="24"/>
        </w:rPr>
        <w:t xml:space="preserve"> </w:t>
      </w:r>
      <w:r w:rsidRPr="005910A6" w:rsidR="00653D45">
        <w:rPr>
          <w:rFonts w:eastAsia="Aptos" w:cs="Times New Roman"/>
          <w:color w:val="auto"/>
          <w:szCs w:val="24"/>
        </w:rPr>
        <w:t xml:space="preserve">kasutamise õigus </w:t>
      </w:r>
      <w:r w:rsidRPr="005910A6">
        <w:rPr>
          <w:rFonts w:eastAsia="Aptos" w:cs="Times New Roman"/>
          <w:color w:val="auto"/>
          <w:szCs w:val="24"/>
        </w:rPr>
        <w:t>on alusetult välja antud</w:t>
      </w:r>
      <w:r w:rsidRPr="005910A6" w:rsidR="00897AA1">
        <w:rPr>
          <w:rFonts w:eastAsia="Aptos" w:cs="Times New Roman"/>
          <w:color w:val="auto"/>
          <w:szCs w:val="24"/>
        </w:rPr>
        <w:t>;</w:t>
      </w:r>
    </w:p>
    <w:p w:rsidRPr="005910A6" w:rsidR="001D07E3" w:rsidP="001D07E3" w:rsidRDefault="00897AA1" w14:paraId="221884B6" w14:textId="1D987691">
      <w:pPr>
        <w:jc w:val="both"/>
        <w:rPr>
          <w:rFonts w:eastAsia="Aptos" w:cs="Times New Roman"/>
          <w:color w:val="auto"/>
          <w:szCs w:val="24"/>
        </w:rPr>
      </w:pPr>
      <w:r w:rsidRPr="005910A6">
        <w:rPr>
          <w:rFonts w:eastAsia="Aptos" w:cs="Times New Roman"/>
          <w:color w:val="auto"/>
          <w:szCs w:val="24"/>
        </w:rPr>
        <w:t xml:space="preserve">3) </w:t>
      </w:r>
      <w:bookmarkStart w:name="_Hlk215234968" w:id="66"/>
      <w:r w:rsidRPr="005910A6" w:rsidR="0009008F">
        <w:rPr>
          <w:rFonts w:eastAsia="Aptos" w:cs="Times New Roman"/>
          <w:color w:val="auto"/>
          <w:szCs w:val="24"/>
        </w:rPr>
        <w:t xml:space="preserve">e-residendi </w:t>
      </w:r>
      <w:r w:rsidRPr="005910A6">
        <w:rPr>
          <w:rFonts w:eastAsia="Aptos" w:cs="Times New Roman"/>
          <w:color w:val="auto"/>
          <w:szCs w:val="24"/>
        </w:rPr>
        <w:t>isikusamasuses ei ole võimalik veenduda</w:t>
      </w:r>
      <w:r w:rsidRPr="005910A6" w:rsidR="006235BF">
        <w:rPr>
          <w:rFonts w:eastAsia="Aptos" w:cs="Times New Roman"/>
          <w:color w:val="auto"/>
          <w:szCs w:val="24"/>
        </w:rPr>
        <w:t>.</w:t>
      </w:r>
      <w:bookmarkEnd w:id="66"/>
    </w:p>
    <w:p w:rsidRPr="005910A6" w:rsidR="00CC353D" w:rsidP="001D07E3" w:rsidRDefault="00CC353D" w14:paraId="46DE6B4C" w14:textId="77777777">
      <w:pPr>
        <w:jc w:val="both"/>
        <w:rPr>
          <w:rFonts w:eastAsia="Aptos" w:cs="Times New Roman"/>
          <w:color w:val="auto"/>
          <w:szCs w:val="24"/>
        </w:rPr>
      </w:pPr>
    </w:p>
    <w:p w:rsidRPr="005910A6" w:rsidR="001D07E3" w:rsidP="460AAA8B" w:rsidRDefault="001D07E3" w14:paraId="26639E1B" w14:textId="09C1538A">
      <w:pPr>
        <w:jc w:val="both"/>
        <w:rPr>
          <w:rFonts w:eastAsia="Aptos" w:cs="Times New Roman"/>
          <w:color w:val="auto"/>
        </w:rPr>
      </w:pPr>
      <w:bookmarkStart w:name="_Hlk215235095" w:id="67"/>
      <w:r w:rsidRPr="460AAA8B" w:rsidR="001D07E3">
        <w:rPr>
          <w:rFonts w:eastAsia="Aptos" w:cs="Times New Roman"/>
          <w:color w:val="auto"/>
        </w:rPr>
        <w:t>(</w:t>
      </w:r>
      <w:commentRangeStart w:id="300683631"/>
      <w:r w:rsidRPr="460AAA8B" w:rsidR="001D07E3">
        <w:rPr>
          <w:rFonts w:eastAsia="Aptos" w:cs="Times New Roman"/>
          <w:color w:val="auto"/>
        </w:rPr>
        <w:t>2</w:t>
      </w:r>
      <w:commentRangeEnd w:id="300683631"/>
      <w:r>
        <w:rPr>
          <w:rStyle w:val="CommentReference"/>
        </w:rPr>
        <w:commentReference w:id="300683631"/>
      </w:r>
      <w:r w:rsidRPr="460AAA8B" w:rsidR="001D07E3">
        <w:rPr>
          <w:rFonts w:eastAsia="Aptos" w:cs="Times New Roman"/>
          <w:color w:val="auto"/>
        </w:rPr>
        <w:t xml:space="preserve">) </w:t>
      </w:r>
      <w:r w:rsidRPr="460AAA8B" w:rsidR="00897AA1">
        <w:rPr>
          <w:rFonts w:eastAsia="Aptos" w:cs="Times New Roman"/>
          <w:color w:val="auto"/>
        </w:rPr>
        <w:t>K</w:t>
      </w:r>
      <w:r w:rsidRPr="460AAA8B" w:rsidR="001D07E3">
        <w:rPr>
          <w:rFonts w:eastAsia="Aptos" w:cs="Times New Roman"/>
          <w:color w:val="auto"/>
        </w:rPr>
        <w:t>ui e-resident ei ole Politsei- ja Piirivalveametit teavitanud oma välisriigi reisidokumendi andmete muutumisest</w:t>
      </w:r>
      <w:r w:rsidRPr="460AAA8B" w:rsidR="00897AA1">
        <w:rPr>
          <w:rFonts w:eastAsia="Aptos" w:cs="Times New Roman"/>
          <w:color w:val="auto"/>
        </w:rPr>
        <w:t>,</w:t>
      </w:r>
      <w:r w:rsidRPr="460AAA8B" w:rsidR="001D07E3">
        <w:rPr>
          <w:rFonts w:eastAsia="Aptos" w:cs="Times New Roman"/>
          <w:color w:val="auto"/>
        </w:rPr>
        <w:t xml:space="preserve"> </w:t>
      </w:r>
      <w:r w:rsidRPr="460AAA8B" w:rsidR="00CC353D">
        <w:rPr>
          <w:rFonts w:eastAsia="Aptos" w:cs="Times New Roman"/>
          <w:color w:val="auto"/>
        </w:rPr>
        <w:t xml:space="preserve">tunnistatakse e-residendi elektroonilise identiteedi vahendi kasutamise õigus kehtetuks </w:t>
      </w:r>
      <w:r w:rsidRPr="460AAA8B" w:rsidR="00273D86">
        <w:rPr>
          <w:rFonts w:eastAsia="Aptos" w:cs="Times New Roman"/>
          <w:color w:val="auto"/>
        </w:rPr>
        <w:t>kaks kuud pärast e-residendi elektroonilise identiteedi vahendi kasutamise õiguse andmise aluseks oleva biomeetrilise reisidokumendi kehtivuse lõppemist.</w:t>
      </w:r>
    </w:p>
    <w:bookmarkEnd w:id="67"/>
    <w:p w:rsidRPr="005910A6" w:rsidR="006235BF" w:rsidP="00E055AC" w:rsidRDefault="006235BF" w14:paraId="026FB42F" w14:textId="77777777">
      <w:pPr>
        <w:jc w:val="both"/>
        <w:rPr>
          <w:rFonts w:eastAsia="Aptos" w:cs="Times New Roman"/>
          <w:color w:val="auto"/>
          <w:szCs w:val="24"/>
        </w:rPr>
      </w:pPr>
    </w:p>
    <w:p w:rsidRPr="005910A6" w:rsidR="00633857" w:rsidP="00E055AC" w:rsidRDefault="00633857" w14:paraId="3A577DEC" w14:textId="3DBB5180">
      <w:pPr>
        <w:jc w:val="both"/>
        <w:rPr>
          <w:rFonts w:eastAsia="Aptos" w:cs="Times New Roman"/>
          <w:color w:val="auto"/>
          <w:szCs w:val="24"/>
        </w:rPr>
      </w:pPr>
      <w:r w:rsidRPr="005910A6">
        <w:rPr>
          <w:rFonts w:eastAsia="Aptos" w:cs="Times New Roman"/>
          <w:color w:val="auto"/>
          <w:szCs w:val="24"/>
        </w:rPr>
        <w:t>(</w:t>
      </w:r>
      <w:r w:rsidRPr="005910A6" w:rsidR="0009008F">
        <w:rPr>
          <w:rFonts w:eastAsia="Aptos" w:cs="Times New Roman"/>
          <w:color w:val="auto"/>
          <w:szCs w:val="24"/>
        </w:rPr>
        <w:t>3</w:t>
      </w:r>
      <w:r w:rsidRPr="005910A6">
        <w:rPr>
          <w:rFonts w:eastAsia="Aptos" w:cs="Times New Roman"/>
          <w:color w:val="auto"/>
          <w:szCs w:val="24"/>
        </w:rPr>
        <w:t xml:space="preserve">) E-residendi </w:t>
      </w:r>
      <w:r w:rsidRPr="005910A6" w:rsidR="00A137C7">
        <w:rPr>
          <w:color w:val="auto"/>
        </w:rPr>
        <w:t xml:space="preserve">elektroonilise identiteedi vahendi </w:t>
      </w:r>
      <w:r w:rsidRPr="005910A6">
        <w:rPr>
          <w:rFonts w:eastAsia="Aptos" w:cs="Times New Roman"/>
          <w:color w:val="auto"/>
          <w:szCs w:val="24"/>
        </w:rPr>
        <w:t>kasutamise õiguse võib tunnistada kehtetuks, kui ilmneb mõni käesoleva seaduse § 34</w:t>
      </w:r>
      <w:r w:rsidRPr="005910A6" w:rsidR="00C86C26">
        <w:rPr>
          <w:rFonts w:eastAsia="Aptos" w:cs="Times New Roman"/>
          <w:color w:val="auto"/>
          <w:szCs w:val="24"/>
          <w:vertAlign w:val="superscript"/>
        </w:rPr>
        <w:t>7</w:t>
      </w:r>
      <w:r w:rsidRPr="005910A6">
        <w:rPr>
          <w:rFonts w:eastAsia="Aptos" w:cs="Times New Roman"/>
          <w:color w:val="auto"/>
          <w:szCs w:val="24"/>
        </w:rPr>
        <w:t xml:space="preserve"> </w:t>
      </w:r>
      <w:bookmarkStart w:name="_Hlk215235213" w:id="68"/>
      <w:r w:rsidRPr="005910A6">
        <w:rPr>
          <w:rFonts w:eastAsia="Aptos" w:cs="Times New Roman"/>
          <w:color w:val="auto"/>
          <w:szCs w:val="24"/>
        </w:rPr>
        <w:t>lõike</w:t>
      </w:r>
      <w:r w:rsidRPr="005910A6" w:rsidR="00840CD7">
        <w:rPr>
          <w:rFonts w:eastAsia="Aptos" w:cs="Times New Roman"/>
          <w:color w:val="auto"/>
          <w:szCs w:val="24"/>
        </w:rPr>
        <w:t xml:space="preserve"> </w:t>
      </w:r>
      <w:r w:rsidRPr="005910A6">
        <w:rPr>
          <w:rFonts w:eastAsia="Aptos" w:cs="Times New Roman"/>
          <w:color w:val="auto"/>
          <w:szCs w:val="24"/>
        </w:rPr>
        <w:t xml:space="preserve">4 </w:t>
      </w:r>
      <w:r w:rsidRPr="005910A6" w:rsidR="00CC353D">
        <w:rPr>
          <w:rFonts w:eastAsia="Aptos" w:cs="Times New Roman"/>
          <w:color w:val="auto"/>
          <w:szCs w:val="24"/>
        </w:rPr>
        <w:t xml:space="preserve">punktides 1 ja 2 </w:t>
      </w:r>
      <w:r w:rsidRPr="005910A6">
        <w:rPr>
          <w:rFonts w:eastAsia="Aptos" w:cs="Times New Roman"/>
          <w:color w:val="auto"/>
          <w:szCs w:val="24"/>
        </w:rPr>
        <w:t>või</w:t>
      </w:r>
      <w:r w:rsidRPr="005910A6" w:rsidR="00840CD7">
        <w:rPr>
          <w:rFonts w:eastAsia="Aptos" w:cs="Times New Roman"/>
          <w:color w:val="auto"/>
          <w:szCs w:val="24"/>
        </w:rPr>
        <w:t xml:space="preserve"> </w:t>
      </w:r>
      <w:r w:rsidRPr="005910A6" w:rsidR="00CC353D">
        <w:rPr>
          <w:rFonts w:eastAsia="Aptos" w:cs="Times New Roman"/>
          <w:color w:val="auto"/>
          <w:szCs w:val="24"/>
        </w:rPr>
        <w:t xml:space="preserve">lõikes </w:t>
      </w:r>
      <w:bookmarkEnd w:id="68"/>
      <w:r w:rsidRPr="005910A6">
        <w:rPr>
          <w:rFonts w:eastAsia="Aptos" w:cs="Times New Roman"/>
          <w:color w:val="auto"/>
          <w:szCs w:val="24"/>
        </w:rPr>
        <w:t xml:space="preserve">5 nimetatud e-residendi </w:t>
      </w:r>
      <w:r w:rsidRPr="005910A6" w:rsidR="00A137C7">
        <w:rPr>
          <w:color w:val="auto"/>
        </w:rPr>
        <w:t xml:space="preserve">elektroonilise identiteedi vahendi </w:t>
      </w:r>
      <w:r w:rsidRPr="005910A6">
        <w:rPr>
          <w:rFonts w:eastAsia="Aptos" w:cs="Times New Roman"/>
          <w:color w:val="auto"/>
          <w:szCs w:val="24"/>
        </w:rPr>
        <w:t>kasutamise õiguse andmisest keeldumise alus.</w:t>
      </w:r>
    </w:p>
    <w:p w:rsidRPr="005910A6" w:rsidR="00840CD7" w:rsidP="00E055AC" w:rsidRDefault="00840CD7" w14:paraId="2CA3D73E" w14:textId="77777777">
      <w:pPr>
        <w:jc w:val="both"/>
        <w:rPr>
          <w:rFonts w:eastAsia="Aptos" w:cs="Times New Roman"/>
          <w:color w:val="auto"/>
          <w:szCs w:val="24"/>
        </w:rPr>
      </w:pPr>
    </w:p>
    <w:p w:rsidRPr="005910A6" w:rsidR="00633857" w:rsidP="00E055AC" w:rsidRDefault="00633857" w14:paraId="49869B8E" w14:textId="351A04E0">
      <w:pPr>
        <w:jc w:val="both"/>
        <w:rPr>
          <w:rFonts w:eastAsia="Aptos" w:cs="Times New Roman"/>
          <w:color w:val="auto"/>
          <w:szCs w:val="24"/>
        </w:rPr>
      </w:pPr>
      <w:r w:rsidRPr="005910A6">
        <w:rPr>
          <w:rFonts w:eastAsia="Aptos" w:cs="Times New Roman"/>
          <w:color w:val="auto"/>
          <w:szCs w:val="24"/>
        </w:rPr>
        <w:t>(</w:t>
      </w:r>
      <w:r w:rsidRPr="005910A6" w:rsidR="0009008F">
        <w:rPr>
          <w:rFonts w:eastAsia="Aptos" w:cs="Times New Roman"/>
          <w:color w:val="auto"/>
          <w:szCs w:val="24"/>
        </w:rPr>
        <w:t>4</w:t>
      </w:r>
      <w:r w:rsidRPr="005910A6">
        <w:rPr>
          <w:rFonts w:eastAsia="Aptos" w:cs="Times New Roman"/>
          <w:color w:val="auto"/>
          <w:szCs w:val="24"/>
        </w:rPr>
        <w:t xml:space="preserve">) Kui pärast e-residendi </w:t>
      </w:r>
      <w:r w:rsidRPr="005910A6" w:rsidR="00A137C7">
        <w:rPr>
          <w:color w:val="auto"/>
        </w:rPr>
        <w:t xml:space="preserve">elektroonilise identiteedi vahendi </w:t>
      </w:r>
      <w:r w:rsidRPr="005910A6">
        <w:rPr>
          <w:rFonts w:eastAsia="Aptos" w:cs="Times New Roman"/>
          <w:color w:val="auto"/>
          <w:szCs w:val="24"/>
        </w:rPr>
        <w:t xml:space="preserve">kasutamise õiguse andmist selgub, et selle õiguse andmise aluseks olevate asjaolude kohta esitati valeandmeid või võltsitud dokumente, on isik kohustatud e-residendi </w:t>
      </w:r>
      <w:r w:rsidRPr="005910A6" w:rsidR="00A137C7">
        <w:rPr>
          <w:color w:val="auto"/>
        </w:rPr>
        <w:t xml:space="preserve">elektroonilise identiteedi vahendi </w:t>
      </w:r>
      <w:r w:rsidRPr="005910A6">
        <w:rPr>
          <w:rFonts w:eastAsia="Aptos" w:cs="Times New Roman"/>
          <w:color w:val="auto"/>
          <w:szCs w:val="24"/>
        </w:rPr>
        <w:t>kasutamise õiguse andja nõudmisel dokumentaalselt tõendama selle õiguse andmise aluseks olevaid asjaolusid.</w:t>
      </w:r>
    </w:p>
    <w:p w:rsidRPr="005910A6" w:rsidR="00840CD7" w:rsidP="00E055AC" w:rsidRDefault="00840CD7" w14:paraId="24D45BDE" w14:textId="77777777">
      <w:pPr>
        <w:jc w:val="both"/>
        <w:rPr>
          <w:rFonts w:eastAsia="Aptos" w:cs="Times New Roman"/>
          <w:color w:val="auto"/>
          <w:szCs w:val="24"/>
        </w:rPr>
      </w:pPr>
    </w:p>
    <w:p w:rsidRPr="005910A6" w:rsidR="00633857" w:rsidP="00E055AC" w:rsidRDefault="00633857" w14:paraId="4C0A61BD" w14:textId="3E4F7498">
      <w:pPr>
        <w:jc w:val="both"/>
        <w:rPr>
          <w:rFonts w:eastAsia="Aptos" w:cs="Times New Roman"/>
          <w:color w:val="auto"/>
          <w:szCs w:val="24"/>
        </w:rPr>
      </w:pPr>
      <w:r w:rsidRPr="005910A6">
        <w:rPr>
          <w:rFonts w:eastAsia="Aptos" w:cs="Times New Roman"/>
          <w:color w:val="auto"/>
          <w:szCs w:val="24"/>
        </w:rPr>
        <w:t>(</w:t>
      </w:r>
      <w:r w:rsidRPr="005910A6" w:rsidR="0009008F">
        <w:rPr>
          <w:rFonts w:eastAsia="Aptos" w:cs="Times New Roman"/>
          <w:color w:val="auto"/>
          <w:szCs w:val="24"/>
        </w:rPr>
        <w:t>5</w:t>
      </w:r>
      <w:r w:rsidRPr="005910A6">
        <w:rPr>
          <w:rFonts w:eastAsia="Aptos" w:cs="Times New Roman"/>
          <w:color w:val="auto"/>
          <w:szCs w:val="24"/>
        </w:rPr>
        <w:t>) Kui isik ei esita määratud tähtaja jooksul</w:t>
      </w:r>
      <w:r w:rsidRPr="005910A6" w:rsidR="0009008F">
        <w:rPr>
          <w:rFonts w:eastAsia="Aptos" w:cs="Times New Roman"/>
          <w:color w:val="auto"/>
          <w:szCs w:val="24"/>
        </w:rPr>
        <w:t xml:space="preserve"> käesoleva paragrahvi </w:t>
      </w:r>
      <w:r w:rsidRPr="005910A6">
        <w:rPr>
          <w:rFonts w:eastAsia="Aptos" w:cs="Times New Roman"/>
          <w:color w:val="auto"/>
          <w:szCs w:val="24"/>
        </w:rPr>
        <w:t xml:space="preserve">lõikes </w:t>
      </w:r>
      <w:r w:rsidRPr="005910A6" w:rsidR="0009008F">
        <w:rPr>
          <w:rFonts w:eastAsia="Aptos" w:cs="Times New Roman"/>
          <w:color w:val="auto"/>
          <w:szCs w:val="24"/>
        </w:rPr>
        <w:t>4</w:t>
      </w:r>
      <w:r w:rsidRPr="005910A6">
        <w:rPr>
          <w:rFonts w:eastAsia="Aptos" w:cs="Times New Roman"/>
          <w:color w:val="auto"/>
          <w:szCs w:val="24"/>
        </w:rPr>
        <w:t xml:space="preserve"> nimetatud tõendeid, tunnistatakse e-residendi </w:t>
      </w:r>
      <w:r w:rsidRPr="005910A6" w:rsidR="00A137C7">
        <w:rPr>
          <w:color w:val="auto"/>
        </w:rPr>
        <w:t xml:space="preserve">elektroonilise identiteedi vahendi </w:t>
      </w:r>
      <w:r w:rsidRPr="005910A6">
        <w:rPr>
          <w:rFonts w:eastAsia="Aptos" w:cs="Times New Roman"/>
          <w:color w:val="auto"/>
          <w:szCs w:val="24"/>
        </w:rPr>
        <w:t>kasutamise õigus kehtetuks valeandmete või võltsitud dokumentide esitamise tõttu.</w:t>
      </w:r>
    </w:p>
    <w:p w:rsidRPr="005910A6" w:rsidR="00840CD7" w:rsidP="00E055AC" w:rsidRDefault="00840CD7" w14:paraId="30032ED7" w14:textId="77777777">
      <w:pPr>
        <w:jc w:val="both"/>
        <w:rPr>
          <w:rFonts w:eastAsia="Aptos" w:cs="Times New Roman"/>
          <w:color w:val="auto"/>
          <w:szCs w:val="24"/>
        </w:rPr>
      </w:pPr>
    </w:p>
    <w:p w:rsidRPr="005910A6" w:rsidR="00633857" w:rsidP="0E95701A" w:rsidRDefault="00633857" w14:paraId="4554709E" w14:textId="0938CAC2">
      <w:pPr>
        <w:jc w:val="both"/>
        <w:rPr>
          <w:rFonts w:eastAsia="Aptos" w:cs="Times New Roman"/>
          <w:color w:val="auto"/>
        </w:rPr>
      </w:pPr>
      <w:r w:rsidRPr="0E95701A" w:rsidR="00633857">
        <w:rPr>
          <w:rFonts w:eastAsia="Aptos" w:cs="Times New Roman"/>
          <w:color w:val="auto"/>
        </w:rPr>
        <w:t>(</w:t>
      </w:r>
      <w:r w:rsidRPr="0E95701A" w:rsidR="0009008F">
        <w:rPr>
          <w:rFonts w:eastAsia="Aptos" w:cs="Times New Roman"/>
          <w:color w:val="auto"/>
        </w:rPr>
        <w:t>6</w:t>
      </w:r>
      <w:r w:rsidRPr="0E95701A" w:rsidR="00633857">
        <w:rPr>
          <w:rFonts w:eastAsia="Aptos" w:cs="Times New Roman"/>
          <w:color w:val="auto"/>
        </w:rPr>
        <w:t xml:space="preserve">) </w:t>
      </w:r>
      <w:bookmarkStart w:name="_Hlk215065339" w:id="69"/>
      <w:r w:rsidRPr="0E95701A" w:rsidR="00085BD0">
        <w:rPr>
          <w:rFonts w:eastAsia="Aptos" w:cs="Times New Roman"/>
          <w:color w:val="auto"/>
        </w:rPr>
        <w:t xml:space="preserve">Politsei- ja Piirivalveamet </w:t>
      </w:r>
      <w:r w:rsidRPr="0E95701A" w:rsidR="00633857">
        <w:rPr>
          <w:rFonts w:eastAsia="Aptos" w:cs="Times New Roman"/>
          <w:color w:val="auto"/>
        </w:rPr>
        <w:t xml:space="preserve">teavitab </w:t>
      </w:r>
      <w:r w:rsidRPr="0E95701A" w:rsidR="00085BD0">
        <w:rPr>
          <w:rFonts w:eastAsia="Aptos" w:cs="Times New Roman"/>
          <w:color w:val="auto"/>
        </w:rPr>
        <w:t>e-residenti</w:t>
      </w:r>
      <w:r w:rsidRPr="0E95701A" w:rsidR="00633857">
        <w:rPr>
          <w:rFonts w:eastAsia="Aptos" w:cs="Times New Roman"/>
          <w:color w:val="auto"/>
        </w:rPr>
        <w:t xml:space="preserve"> </w:t>
      </w:r>
      <w:commentRangeStart w:id="1056476039"/>
      <w:r w:rsidRPr="0E95701A" w:rsidR="00633857">
        <w:rPr>
          <w:rFonts w:eastAsia="Aptos" w:cs="Times New Roman"/>
          <w:color w:val="auto"/>
        </w:rPr>
        <w:t xml:space="preserve">viitamata </w:t>
      </w:r>
      <w:commentRangeEnd w:id="1056476039"/>
      <w:r>
        <w:rPr>
          <w:rStyle w:val="CommentReference"/>
        </w:rPr>
        <w:commentReference w:id="1056476039"/>
      </w:r>
      <w:r w:rsidRPr="0E95701A" w:rsidR="00085BD0">
        <w:rPr>
          <w:rFonts w:eastAsia="Aptos" w:cs="Times New Roman"/>
          <w:color w:val="auto"/>
        </w:rPr>
        <w:t>tema</w:t>
      </w:r>
      <w:r w:rsidRPr="0E95701A" w:rsidR="00633857">
        <w:rPr>
          <w:rFonts w:eastAsia="Aptos" w:cs="Times New Roman"/>
          <w:color w:val="auto"/>
        </w:rPr>
        <w:t xml:space="preserve"> </w:t>
      </w:r>
      <w:r w:rsidRPr="0E95701A" w:rsidR="00A137C7">
        <w:rPr>
          <w:color w:val="auto"/>
        </w:rPr>
        <w:t>elektroonilise identiteedi vahendi</w:t>
      </w:r>
      <w:r w:rsidRPr="0E95701A" w:rsidR="00633857">
        <w:rPr>
          <w:rFonts w:eastAsia="Aptos" w:cs="Times New Roman"/>
          <w:color w:val="auto"/>
        </w:rPr>
        <w:t xml:space="preserve"> kasutamise õigus</w:t>
      </w:r>
      <w:r w:rsidRPr="0E95701A" w:rsidR="005A54EA">
        <w:rPr>
          <w:rFonts w:eastAsia="Aptos" w:cs="Times New Roman"/>
          <w:color w:val="auto"/>
        </w:rPr>
        <w:t>e</w:t>
      </w:r>
      <w:r w:rsidRPr="0E95701A" w:rsidR="00633857">
        <w:rPr>
          <w:rFonts w:eastAsia="Aptos" w:cs="Times New Roman"/>
          <w:color w:val="auto"/>
        </w:rPr>
        <w:t xml:space="preserve"> kehtetuks tunnista</w:t>
      </w:r>
      <w:r w:rsidRPr="0E95701A" w:rsidR="00085BD0">
        <w:rPr>
          <w:rFonts w:eastAsia="Aptos" w:cs="Times New Roman"/>
          <w:color w:val="auto"/>
        </w:rPr>
        <w:t>misest</w:t>
      </w:r>
      <w:bookmarkEnd w:id="69"/>
      <w:r w:rsidRPr="0E95701A" w:rsidR="00633857">
        <w:rPr>
          <w:rFonts w:eastAsia="Aptos" w:cs="Times New Roman"/>
          <w:color w:val="auto"/>
        </w:rPr>
        <w:t>.</w:t>
      </w:r>
    </w:p>
    <w:p w:rsidRPr="005910A6" w:rsidR="00840CD7" w:rsidP="00E055AC" w:rsidRDefault="00840CD7" w14:paraId="056964AC" w14:textId="77777777">
      <w:pPr>
        <w:jc w:val="both"/>
        <w:rPr>
          <w:rFonts w:eastAsia="Aptos" w:cs="Times New Roman"/>
          <w:color w:val="auto"/>
          <w:szCs w:val="24"/>
        </w:rPr>
      </w:pPr>
    </w:p>
    <w:p w:rsidRPr="005910A6" w:rsidR="00633857" w:rsidP="00E055AC" w:rsidRDefault="00633857" w14:paraId="537138E3" w14:textId="56BB2A01">
      <w:pPr>
        <w:jc w:val="both"/>
        <w:rPr>
          <w:rFonts w:eastAsia="Aptos" w:cs="Times New Roman"/>
          <w:b/>
          <w:bCs/>
          <w:color w:val="auto"/>
          <w:szCs w:val="24"/>
        </w:rPr>
      </w:pPr>
      <w:r w:rsidRPr="005910A6">
        <w:rPr>
          <w:rFonts w:eastAsia="Aptos" w:cs="Times New Roman"/>
          <w:b/>
          <w:bCs/>
          <w:color w:val="auto"/>
          <w:szCs w:val="24"/>
        </w:rPr>
        <w:t>§ 34</w:t>
      </w:r>
      <w:r w:rsidRPr="005910A6" w:rsidR="00F51124">
        <w:rPr>
          <w:rFonts w:eastAsia="Aptos" w:cs="Times New Roman"/>
          <w:b/>
          <w:bCs/>
          <w:color w:val="auto"/>
          <w:szCs w:val="24"/>
          <w:vertAlign w:val="superscript"/>
        </w:rPr>
        <w:t>10</w:t>
      </w:r>
      <w:r w:rsidRPr="005910A6">
        <w:rPr>
          <w:rFonts w:eastAsia="Aptos" w:cs="Times New Roman"/>
          <w:b/>
          <w:bCs/>
          <w:color w:val="auto"/>
          <w:szCs w:val="24"/>
        </w:rPr>
        <w:t>.</w:t>
      </w:r>
      <w:r w:rsidRPr="005910A6" w:rsidR="00840CD7">
        <w:rPr>
          <w:rFonts w:eastAsia="Aptos" w:cs="Times New Roman"/>
          <w:b/>
          <w:bCs/>
          <w:color w:val="auto"/>
          <w:szCs w:val="24"/>
        </w:rPr>
        <w:t xml:space="preserve"> </w:t>
      </w:r>
      <w:r w:rsidRPr="005910A6">
        <w:rPr>
          <w:rFonts w:eastAsia="Aptos" w:cs="Times New Roman"/>
          <w:b/>
          <w:bCs/>
          <w:color w:val="auto"/>
          <w:szCs w:val="24"/>
        </w:rPr>
        <w:t xml:space="preserve">E-residendi </w:t>
      </w:r>
      <w:r w:rsidRPr="005910A6" w:rsidR="00A137C7">
        <w:rPr>
          <w:b/>
          <w:bCs/>
          <w:color w:val="auto"/>
        </w:rPr>
        <w:t>elektroonilise identiteedi vahendi</w:t>
      </w:r>
      <w:r w:rsidRPr="005910A6" w:rsidR="00A137C7">
        <w:rPr>
          <w:color w:val="auto"/>
        </w:rPr>
        <w:t xml:space="preserve"> </w:t>
      </w:r>
      <w:r w:rsidRPr="005910A6">
        <w:rPr>
          <w:rFonts w:eastAsia="Aptos" w:cs="Times New Roman"/>
          <w:b/>
          <w:bCs/>
          <w:color w:val="auto"/>
          <w:szCs w:val="24"/>
        </w:rPr>
        <w:t>kasutamise õiguse</w:t>
      </w:r>
      <w:r w:rsidRPr="005910A6">
        <w:rPr>
          <w:rFonts w:eastAsia="Aptos" w:cs="Times New Roman"/>
          <w:color w:val="auto"/>
          <w:szCs w:val="24"/>
        </w:rPr>
        <w:t xml:space="preserve"> </w:t>
      </w:r>
      <w:r w:rsidRPr="005910A6">
        <w:rPr>
          <w:rFonts w:eastAsia="Aptos" w:cs="Times New Roman"/>
          <w:b/>
          <w:bCs/>
          <w:color w:val="auto"/>
          <w:szCs w:val="24"/>
        </w:rPr>
        <w:t>andmise ja kehtetuks tunnistamise menetlus</w:t>
      </w:r>
    </w:p>
    <w:p w:rsidRPr="005910A6" w:rsidR="00840CD7" w:rsidP="00E055AC" w:rsidRDefault="00840CD7" w14:paraId="48E6CCB6" w14:textId="77777777">
      <w:pPr>
        <w:jc w:val="both"/>
        <w:rPr>
          <w:rFonts w:eastAsia="Aptos" w:cs="Times New Roman"/>
          <w:color w:val="auto"/>
          <w:szCs w:val="24"/>
        </w:rPr>
      </w:pPr>
    </w:p>
    <w:p w:rsidRPr="005910A6" w:rsidR="006235BF" w:rsidP="00E055AC" w:rsidRDefault="00633857" w14:paraId="113A570D" w14:textId="5FDD55CE">
      <w:pPr>
        <w:jc w:val="both"/>
        <w:rPr>
          <w:rFonts w:eastAsia="Aptos" w:cs="Times New Roman"/>
          <w:color w:val="auto"/>
          <w:szCs w:val="24"/>
        </w:rPr>
      </w:pPr>
      <w:r w:rsidRPr="005910A6">
        <w:rPr>
          <w:rFonts w:eastAsia="Aptos" w:cs="Times New Roman"/>
          <w:color w:val="auto"/>
          <w:szCs w:val="24"/>
        </w:rPr>
        <w:t xml:space="preserve">(1) </w:t>
      </w:r>
      <w:r w:rsidRPr="005910A6" w:rsidR="006235BF">
        <w:rPr>
          <w:rFonts w:eastAsia="Aptos" w:cs="Times New Roman"/>
          <w:color w:val="auto"/>
          <w:szCs w:val="24"/>
        </w:rPr>
        <w:t xml:space="preserve">E-residendi </w:t>
      </w:r>
      <w:r w:rsidRPr="005910A6" w:rsidR="006235BF">
        <w:rPr>
          <w:color w:val="auto"/>
        </w:rPr>
        <w:t xml:space="preserve">elektroonilise identiteedi vahendi </w:t>
      </w:r>
      <w:r w:rsidRPr="005910A6" w:rsidR="006235BF">
        <w:rPr>
          <w:rFonts w:eastAsia="Aptos" w:cs="Times New Roman"/>
          <w:color w:val="auto"/>
          <w:szCs w:val="24"/>
        </w:rPr>
        <w:t>kasutamise õiguse taotlus esitatakse Politsei- ja Piirivalveameti iseteeninduses.</w:t>
      </w:r>
    </w:p>
    <w:p w:rsidRPr="005910A6" w:rsidR="006235BF" w:rsidP="00E055AC" w:rsidRDefault="006235BF" w14:paraId="0F5A0E17" w14:textId="77777777">
      <w:pPr>
        <w:jc w:val="both"/>
        <w:rPr>
          <w:rFonts w:eastAsia="Aptos" w:cs="Times New Roman"/>
          <w:color w:val="auto"/>
          <w:szCs w:val="24"/>
        </w:rPr>
      </w:pPr>
    </w:p>
    <w:p w:rsidRPr="005910A6" w:rsidR="00633857" w:rsidP="00E055AC" w:rsidRDefault="006235BF" w14:paraId="39A02DFD" w14:textId="0CDB4E1E">
      <w:pPr>
        <w:jc w:val="both"/>
        <w:rPr>
          <w:rFonts w:eastAsia="Aptos" w:cs="Times New Roman"/>
          <w:color w:val="auto"/>
          <w:szCs w:val="24"/>
        </w:rPr>
      </w:pPr>
      <w:r w:rsidRPr="005910A6">
        <w:rPr>
          <w:rFonts w:eastAsia="Aptos" w:cs="Times New Roman"/>
          <w:color w:val="auto"/>
          <w:szCs w:val="24"/>
        </w:rPr>
        <w:t xml:space="preserve">(2) </w:t>
      </w:r>
      <w:r w:rsidRPr="005910A6" w:rsidR="00633857">
        <w:rPr>
          <w:rFonts w:eastAsia="Aptos" w:cs="Times New Roman"/>
          <w:color w:val="auto"/>
          <w:szCs w:val="24"/>
        </w:rPr>
        <w:t xml:space="preserve">E-residendi </w:t>
      </w:r>
      <w:r w:rsidRPr="005910A6" w:rsidR="00A137C7">
        <w:rPr>
          <w:color w:val="auto"/>
        </w:rPr>
        <w:t xml:space="preserve">elektroonilise identiteedi vahendi </w:t>
      </w:r>
      <w:r w:rsidRPr="005910A6" w:rsidR="00633857">
        <w:rPr>
          <w:rFonts w:eastAsia="Aptos" w:cs="Times New Roman"/>
          <w:color w:val="auto"/>
          <w:szCs w:val="24"/>
        </w:rPr>
        <w:t xml:space="preserve">kasutamise õiguse taotleja on kohustatud tõendama või põhistama e-residendi </w:t>
      </w:r>
      <w:r w:rsidRPr="005910A6" w:rsidR="00A137C7">
        <w:rPr>
          <w:color w:val="auto"/>
        </w:rPr>
        <w:t xml:space="preserve">elektroonilise identiteedi vahendi </w:t>
      </w:r>
      <w:r w:rsidRPr="005910A6" w:rsidR="00633857">
        <w:rPr>
          <w:rFonts w:eastAsia="Aptos" w:cs="Times New Roman"/>
          <w:color w:val="auto"/>
          <w:szCs w:val="24"/>
        </w:rPr>
        <w:t>kasutamise õiguse andmise aluseks olevaid asjaolusid. Tõendama ja põhistama ei pea neid asjaolusid, mis on haldusorganile teada või on üldtuntud.</w:t>
      </w:r>
    </w:p>
    <w:p w:rsidRPr="005910A6" w:rsidR="00840CD7" w:rsidP="00E055AC" w:rsidRDefault="00840CD7" w14:paraId="75822FCE" w14:textId="77777777">
      <w:pPr>
        <w:jc w:val="both"/>
        <w:rPr>
          <w:rFonts w:eastAsia="Aptos" w:cs="Times New Roman"/>
          <w:color w:val="auto"/>
          <w:szCs w:val="24"/>
        </w:rPr>
      </w:pPr>
    </w:p>
    <w:p w:rsidRPr="005910A6" w:rsidR="00633857" w:rsidP="0E95701A" w:rsidRDefault="00633857" w14:paraId="1660DC41" w14:textId="7577ADD5">
      <w:pPr>
        <w:jc w:val="both"/>
        <w:rPr>
          <w:rFonts w:eastAsia="Aptos" w:cs="Times New Roman"/>
          <w:color w:val="auto"/>
        </w:rPr>
      </w:pPr>
      <w:commentRangeStart w:id="1655616304"/>
      <w:r w:rsidRPr="7F31BEDF" w:rsidR="00633857">
        <w:rPr>
          <w:rFonts w:eastAsia="Aptos" w:cs="Times New Roman"/>
          <w:color w:val="auto"/>
        </w:rPr>
        <w:t>(</w:t>
      </w:r>
      <w:commentRangeStart w:id="94133232"/>
      <w:r w:rsidRPr="7F31BEDF" w:rsidR="00633857">
        <w:rPr>
          <w:rFonts w:eastAsia="Aptos" w:cs="Times New Roman"/>
          <w:color w:val="auto"/>
        </w:rPr>
        <w:t>3)</w:t>
      </w:r>
      <w:commentRangeEnd w:id="94133232"/>
      <w:r>
        <w:rPr>
          <w:rStyle w:val="CommentReference"/>
        </w:rPr>
        <w:commentReference w:id="94133232"/>
      </w:r>
      <w:r w:rsidRPr="7F31BEDF" w:rsidR="00633857">
        <w:rPr>
          <w:rFonts w:eastAsia="Aptos" w:cs="Times New Roman"/>
          <w:color w:val="auto"/>
        </w:rPr>
        <w:t xml:space="preserve"> Isiku taotluse e-residendi </w:t>
      </w:r>
      <w:r w:rsidRPr="7F31BEDF" w:rsidR="00A137C7">
        <w:rPr>
          <w:color w:val="auto"/>
        </w:rPr>
        <w:t>elektroonilise identiteedi vahendi</w:t>
      </w:r>
      <w:r w:rsidRPr="7F31BEDF" w:rsidR="00633857">
        <w:rPr>
          <w:rFonts w:eastAsia="Aptos" w:cs="Times New Roman"/>
          <w:color w:val="auto"/>
        </w:rPr>
        <w:t xml:space="preserve"> kasutamise õiguse andmiseks võib jätta läbi vaatamata, kui sama isiku suhtes on varem keeldutud e-residendi </w:t>
      </w:r>
      <w:r w:rsidRPr="7F31BEDF" w:rsidR="002F0537">
        <w:rPr>
          <w:rFonts w:eastAsia="Aptos" w:cs="Times New Roman"/>
          <w:color w:val="auto"/>
        </w:rPr>
        <w:t xml:space="preserve">digitaalse isikutunnistuse väljaandmisest või </w:t>
      </w:r>
      <w:r w:rsidRPr="7F31BEDF" w:rsidR="00A137C7">
        <w:rPr>
          <w:color w:val="auto"/>
        </w:rPr>
        <w:t>elektroonilise identiteedi vahendi</w:t>
      </w:r>
      <w:r w:rsidRPr="7F31BEDF" w:rsidR="00633857">
        <w:rPr>
          <w:rFonts w:eastAsia="Aptos" w:cs="Times New Roman"/>
          <w:color w:val="auto"/>
        </w:rPr>
        <w:t xml:space="preserve"> kasutamise õiguse andmisest ning isik ei tõenda, et asjaolud on muutunud.</w:t>
      </w:r>
      <w:commentRangeEnd w:id="1655616304"/>
      <w:r>
        <w:rPr>
          <w:rStyle w:val="CommentReference"/>
        </w:rPr>
        <w:commentReference w:id="1655616304"/>
      </w:r>
    </w:p>
    <w:p w:rsidRPr="002E6700" w:rsidR="00840CD7" w:rsidP="00E055AC" w:rsidRDefault="00840CD7" w14:paraId="6F248E3D" w14:textId="77777777">
      <w:pPr>
        <w:jc w:val="both"/>
        <w:rPr>
          <w:rFonts w:eastAsia="Aptos" w:cs="Times New Roman"/>
          <w:color w:val="auto"/>
          <w:szCs w:val="24"/>
        </w:rPr>
      </w:pPr>
    </w:p>
    <w:p w:rsidRPr="005910A6" w:rsidR="00840CD7" w:rsidP="6E478844" w:rsidRDefault="00633857" w14:paraId="572A1C5A" w14:noSpellErr="1" w14:textId="1E177030">
      <w:pPr>
        <w:jc w:val="both"/>
        <w:rPr>
          <w:rFonts w:eastAsia="Aptos" w:cs="Times New Roman"/>
          <w:b w:val="1"/>
          <w:bCs w:val="1"/>
          <w:color w:val="auto"/>
        </w:rPr>
      </w:pPr>
      <w:commentRangeStart w:id="892961011"/>
      <w:commentRangeEnd w:id="892961011"/>
      <w:r>
        <w:rPr>
          <w:rStyle w:val="CommentReference"/>
        </w:rPr>
        <w:commentReference w:id="892961011"/>
      </w:r>
      <w:r w:rsidRPr="6E478844" w:rsidR="00633857">
        <w:rPr>
          <w:rFonts w:eastAsia="Aptos" w:cs="Times New Roman"/>
          <w:b w:val="1"/>
          <w:bCs w:val="1"/>
          <w:color w:val="auto"/>
        </w:rPr>
        <w:t>§ 34</w:t>
      </w:r>
      <w:r w:rsidRPr="6E478844" w:rsidR="00F51124">
        <w:rPr>
          <w:rFonts w:eastAsia="Aptos" w:cs="Times New Roman"/>
          <w:b w:val="1"/>
          <w:bCs w:val="1"/>
          <w:color w:val="auto"/>
          <w:vertAlign w:val="superscript"/>
        </w:rPr>
        <w:t>11</w:t>
      </w:r>
      <w:r w:rsidRPr="6E478844" w:rsidR="00633857">
        <w:rPr>
          <w:rFonts w:eastAsia="Aptos" w:cs="Times New Roman"/>
          <w:b w:val="1"/>
          <w:bCs w:val="1"/>
          <w:color w:val="auto"/>
        </w:rPr>
        <w:t>.</w:t>
      </w:r>
      <w:r w:rsidRPr="6E478844" w:rsidR="00840CD7">
        <w:rPr>
          <w:rFonts w:eastAsia="Aptos" w:cs="Times New Roman"/>
          <w:b w:val="1"/>
          <w:bCs w:val="1"/>
          <w:color w:val="auto"/>
        </w:rPr>
        <w:t xml:space="preserve"> </w:t>
      </w:r>
      <w:r w:rsidRPr="6E478844" w:rsidR="00633857">
        <w:rPr>
          <w:rFonts w:eastAsia="Aptos" w:cs="Times New Roman"/>
          <w:b w:val="1"/>
          <w:bCs w:val="1"/>
          <w:color w:val="auto"/>
        </w:rPr>
        <w:t xml:space="preserve">E-residendi </w:t>
      </w:r>
      <w:r w:rsidRPr="6E478844" w:rsidR="00A32D40">
        <w:rPr>
          <w:b w:val="1"/>
          <w:bCs w:val="1"/>
          <w:color w:val="auto"/>
        </w:rPr>
        <w:t>elektroonilise identiteedi vahendi</w:t>
      </w:r>
      <w:r w:rsidRPr="6E478844" w:rsidR="00A32D40">
        <w:rPr>
          <w:color w:val="auto"/>
        </w:rPr>
        <w:t xml:space="preserve"> </w:t>
      </w:r>
      <w:r w:rsidRPr="6E478844" w:rsidR="003D71A4">
        <w:rPr>
          <w:rFonts w:eastAsia="Aptos" w:cs="Times New Roman"/>
          <w:b w:val="1"/>
          <w:bCs w:val="1"/>
          <w:color w:val="auto"/>
        </w:rPr>
        <w:t xml:space="preserve">kasutamise õiguse </w:t>
      </w:r>
      <w:bookmarkStart w:name="_Hlk209525902" w:id="70"/>
      <w:r w:rsidRPr="6E478844" w:rsidR="003D71A4">
        <w:rPr>
          <w:rFonts w:eastAsia="Aptos" w:cs="Times New Roman"/>
          <w:b w:val="1"/>
          <w:bCs w:val="1"/>
          <w:color w:val="auto"/>
        </w:rPr>
        <w:t>menetlusega seotud andmetöötlus</w:t>
      </w:r>
      <w:bookmarkEnd w:id="70"/>
    </w:p>
    <w:p w:rsidRPr="005910A6" w:rsidR="003D71A4" w:rsidP="00E055AC" w:rsidRDefault="003D71A4" w14:paraId="2E4AEF79" w14:textId="77777777">
      <w:pPr>
        <w:jc w:val="both"/>
        <w:rPr>
          <w:rFonts w:eastAsia="Aptos" w:cs="Times New Roman"/>
          <w:color w:val="auto"/>
          <w:szCs w:val="24"/>
        </w:rPr>
      </w:pPr>
    </w:p>
    <w:p w:rsidRPr="005910A6" w:rsidR="00840CD7" w:rsidP="00E055AC" w:rsidRDefault="00633857" w14:paraId="49CD7570" w14:textId="3B562F49">
      <w:pPr>
        <w:jc w:val="both"/>
        <w:rPr>
          <w:rFonts w:eastAsia="Aptos" w:cs="Times New Roman"/>
          <w:color w:val="auto"/>
          <w:szCs w:val="24"/>
        </w:rPr>
      </w:pPr>
      <w:r w:rsidRPr="005910A6">
        <w:rPr>
          <w:rFonts w:eastAsia="Aptos" w:cs="Times New Roman"/>
          <w:color w:val="auto"/>
          <w:szCs w:val="24"/>
        </w:rPr>
        <w:t xml:space="preserve">(1) Isiku õigust tutvuda e-residendi </w:t>
      </w:r>
      <w:r w:rsidRPr="005910A6" w:rsidR="00A32D40">
        <w:rPr>
          <w:color w:val="auto"/>
        </w:rPr>
        <w:t xml:space="preserve">elektroonilise identiteedi vahendi </w:t>
      </w:r>
      <w:r w:rsidRPr="005910A6">
        <w:rPr>
          <w:rFonts w:eastAsia="Aptos" w:cs="Times New Roman"/>
          <w:color w:val="auto"/>
          <w:szCs w:val="24"/>
        </w:rPr>
        <w:t>kasutamise õiguse andmise või kehtetuks tunnistamise menetluse käigus ning pärast otsuse jõustumist asjassepuutuvate dokumentide või toimikuga võib piirata, kui see võib:</w:t>
      </w:r>
    </w:p>
    <w:p w:rsidRPr="005910A6" w:rsidR="00840CD7" w:rsidP="00E055AC" w:rsidRDefault="00633857" w14:paraId="1949F42E" w14:textId="77777777">
      <w:pPr>
        <w:jc w:val="both"/>
        <w:rPr>
          <w:rFonts w:eastAsia="Aptos" w:cs="Times New Roman"/>
          <w:color w:val="auto"/>
          <w:szCs w:val="24"/>
        </w:rPr>
      </w:pPr>
      <w:r w:rsidRPr="005910A6">
        <w:rPr>
          <w:rFonts w:eastAsia="Aptos" w:cs="Times New Roman"/>
          <w:color w:val="auto"/>
          <w:szCs w:val="24"/>
        </w:rPr>
        <w:t>1)</w:t>
      </w:r>
      <w:r w:rsidRPr="005910A6" w:rsidR="00840CD7">
        <w:rPr>
          <w:rFonts w:eastAsia="Aptos" w:cs="Times New Roman"/>
          <w:color w:val="auto"/>
          <w:szCs w:val="24"/>
        </w:rPr>
        <w:t xml:space="preserve"> </w:t>
      </w:r>
      <w:r w:rsidRPr="005910A6">
        <w:rPr>
          <w:rFonts w:eastAsia="Aptos" w:cs="Times New Roman"/>
          <w:color w:val="auto"/>
          <w:szCs w:val="24"/>
        </w:rPr>
        <w:t>takistada või kahjustada süüteo tõkestamist, avastamist, menetlemist või karistuse täideviimist;</w:t>
      </w:r>
    </w:p>
    <w:p w:rsidRPr="005910A6" w:rsidR="00840CD7" w:rsidP="00E055AC" w:rsidRDefault="00633857" w14:paraId="4384E687" w14:textId="77777777">
      <w:pPr>
        <w:jc w:val="both"/>
        <w:rPr>
          <w:rFonts w:eastAsia="Aptos" w:cs="Times New Roman"/>
          <w:color w:val="auto"/>
          <w:szCs w:val="24"/>
        </w:rPr>
      </w:pPr>
      <w:r w:rsidRPr="005910A6">
        <w:rPr>
          <w:rFonts w:eastAsia="Aptos" w:cs="Times New Roman"/>
          <w:color w:val="auto"/>
          <w:szCs w:val="24"/>
        </w:rPr>
        <w:t>2)</w:t>
      </w:r>
      <w:r w:rsidRPr="005910A6" w:rsidR="00840CD7">
        <w:rPr>
          <w:rFonts w:eastAsia="Aptos" w:cs="Times New Roman"/>
          <w:color w:val="auto"/>
          <w:szCs w:val="24"/>
        </w:rPr>
        <w:t xml:space="preserve"> </w:t>
      </w:r>
      <w:r w:rsidRPr="005910A6">
        <w:rPr>
          <w:rFonts w:eastAsia="Aptos" w:cs="Times New Roman"/>
          <w:color w:val="auto"/>
          <w:szCs w:val="24"/>
        </w:rPr>
        <w:t>kahjustada teise isiku õigusi ja vabadusi;</w:t>
      </w:r>
    </w:p>
    <w:p w:rsidRPr="005910A6" w:rsidR="00840CD7" w:rsidP="00E055AC" w:rsidRDefault="00633857" w14:paraId="6522700A" w14:textId="77777777">
      <w:pPr>
        <w:jc w:val="both"/>
        <w:rPr>
          <w:rFonts w:eastAsia="Aptos" w:cs="Times New Roman"/>
          <w:color w:val="auto"/>
          <w:szCs w:val="24"/>
        </w:rPr>
      </w:pPr>
      <w:r w:rsidRPr="005910A6">
        <w:rPr>
          <w:rFonts w:eastAsia="Aptos" w:cs="Times New Roman"/>
          <w:color w:val="auto"/>
          <w:szCs w:val="24"/>
        </w:rPr>
        <w:t>3)</w:t>
      </w:r>
      <w:r w:rsidRPr="005910A6" w:rsidR="00840CD7">
        <w:rPr>
          <w:rFonts w:eastAsia="Aptos" w:cs="Times New Roman"/>
          <w:color w:val="auto"/>
          <w:szCs w:val="24"/>
        </w:rPr>
        <w:t xml:space="preserve"> </w:t>
      </w:r>
      <w:r w:rsidRPr="005910A6">
        <w:rPr>
          <w:rFonts w:eastAsia="Aptos" w:cs="Times New Roman"/>
          <w:color w:val="auto"/>
          <w:szCs w:val="24"/>
        </w:rPr>
        <w:t>ohustada Eesti Vabariigi, teise Euroopa Liidu liikmesriigi, Schengeni konventsiooni liikmesriigi või Põhja-Atlandi Lepingu Organisatsiooni liikmesriigi julgeolekut;</w:t>
      </w:r>
    </w:p>
    <w:p w:rsidRPr="005910A6" w:rsidR="00633857" w:rsidP="00E055AC" w:rsidRDefault="00633857" w14:paraId="02FCA46C" w14:textId="5FE1D318">
      <w:pPr>
        <w:jc w:val="both"/>
        <w:rPr>
          <w:rFonts w:eastAsia="Aptos" w:cs="Times New Roman"/>
          <w:color w:val="auto"/>
          <w:szCs w:val="24"/>
        </w:rPr>
      </w:pPr>
      <w:r w:rsidRPr="005910A6">
        <w:rPr>
          <w:rFonts w:eastAsia="Aptos" w:cs="Times New Roman"/>
          <w:color w:val="auto"/>
          <w:szCs w:val="24"/>
        </w:rPr>
        <w:t>4)</w:t>
      </w:r>
      <w:r w:rsidRPr="005910A6" w:rsidR="00840CD7">
        <w:rPr>
          <w:rFonts w:eastAsia="Aptos" w:cs="Times New Roman"/>
          <w:color w:val="auto"/>
          <w:szCs w:val="24"/>
        </w:rPr>
        <w:t xml:space="preserve"> </w:t>
      </w:r>
      <w:r w:rsidRPr="005910A6">
        <w:rPr>
          <w:rFonts w:eastAsia="Aptos" w:cs="Times New Roman"/>
          <w:color w:val="auto"/>
          <w:szCs w:val="24"/>
        </w:rPr>
        <w:t>ohustada avaliku korra kaitset.</w:t>
      </w:r>
    </w:p>
    <w:p w:rsidRPr="005910A6" w:rsidR="00840CD7" w:rsidP="00E055AC" w:rsidRDefault="00840CD7" w14:paraId="52FA2822" w14:textId="77777777">
      <w:pPr>
        <w:jc w:val="both"/>
        <w:rPr>
          <w:rFonts w:eastAsia="Aptos" w:cs="Times New Roman"/>
          <w:color w:val="auto"/>
          <w:szCs w:val="24"/>
        </w:rPr>
      </w:pPr>
    </w:p>
    <w:p w:rsidRPr="005910A6" w:rsidR="00840CD7" w:rsidP="00E055AC" w:rsidRDefault="00633857" w14:paraId="48AFF8E3" w14:textId="77777777">
      <w:pPr>
        <w:jc w:val="both"/>
        <w:rPr>
          <w:rFonts w:eastAsia="Aptos" w:cs="Times New Roman"/>
          <w:color w:val="auto"/>
          <w:szCs w:val="24"/>
        </w:rPr>
      </w:pPr>
      <w:r w:rsidRPr="005910A6">
        <w:rPr>
          <w:rFonts w:eastAsia="Aptos" w:cs="Times New Roman"/>
          <w:color w:val="auto"/>
          <w:szCs w:val="24"/>
        </w:rPr>
        <w:t>(2) Käesoleva paragrahvi lõikes 1 nimetatud andmete avaldamise piirangut kohaldatakse järgmistele õigustele:</w:t>
      </w:r>
    </w:p>
    <w:p w:rsidRPr="005910A6" w:rsidR="00840CD7" w:rsidP="00E055AC" w:rsidRDefault="00633857" w14:paraId="634FA9FD" w14:textId="77777777">
      <w:pPr>
        <w:jc w:val="both"/>
        <w:rPr>
          <w:rFonts w:eastAsia="Aptos" w:cs="Times New Roman"/>
          <w:color w:val="auto"/>
          <w:szCs w:val="24"/>
        </w:rPr>
      </w:pPr>
      <w:r w:rsidRPr="005910A6">
        <w:rPr>
          <w:rFonts w:eastAsia="Aptos" w:cs="Times New Roman"/>
          <w:color w:val="auto"/>
          <w:szCs w:val="24"/>
        </w:rPr>
        <w:t>1)</w:t>
      </w:r>
      <w:r w:rsidRPr="005910A6" w:rsidR="00840CD7">
        <w:rPr>
          <w:rFonts w:eastAsia="Aptos" w:cs="Times New Roman"/>
          <w:color w:val="auto"/>
          <w:szCs w:val="24"/>
        </w:rPr>
        <w:t xml:space="preserve"> </w:t>
      </w:r>
      <w:r w:rsidRPr="005910A6">
        <w:rPr>
          <w:rFonts w:eastAsia="Aptos" w:cs="Times New Roman"/>
          <w:color w:val="auto"/>
          <w:szCs w:val="24"/>
        </w:rPr>
        <w:t>saada teada isikuandmete töötlemisest, sealhulgas sellest, milliseid isikuandmeid töödeldakse, samuti töötlemise viisi, meetodit, eesmärki, õiguslikku alust, ulatust või põhjust;</w:t>
      </w:r>
    </w:p>
    <w:p w:rsidRPr="005910A6" w:rsidR="00840CD7" w:rsidP="00E055AC" w:rsidRDefault="00633857" w14:paraId="330FA8BA" w14:textId="2B59B16F">
      <w:pPr>
        <w:jc w:val="both"/>
        <w:rPr>
          <w:rFonts w:eastAsia="Aptos" w:cs="Times New Roman"/>
          <w:color w:val="auto"/>
          <w:szCs w:val="24"/>
        </w:rPr>
      </w:pPr>
      <w:r w:rsidRPr="005910A6">
        <w:rPr>
          <w:rFonts w:eastAsia="Aptos" w:cs="Times New Roman"/>
          <w:color w:val="auto"/>
          <w:szCs w:val="24"/>
        </w:rPr>
        <w:t>2)</w:t>
      </w:r>
      <w:r w:rsidRPr="005910A6" w:rsidR="00840CD7">
        <w:rPr>
          <w:rFonts w:eastAsia="Aptos" w:cs="Times New Roman"/>
          <w:color w:val="auto"/>
          <w:szCs w:val="24"/>
        </w:rPr>
        <w:t xml:space="preserve"> </w:t>
      </w:r>
      <w:r w:rsidRPr="005910A6">
        <w:rPr>
          <w:rFonts w:eastAsia="Aptos" w:cs="Times New Roman"/>
          <w:color w:val="auto"/>
          <w:szCs w:val="24"/>
        </w:rPr>
        <w:t>saada teada isikuandmete saajad ja avaldatavate isikuandmete kategooriaid ning teave, kas isikuandmed edastatakse välisriigile või rahvusvahelisele organisatsioonile;</w:t>
      </w:r>
    </w:p>
    <w:p w:rsidRPr="005910A6" w:rsidR="00840CD7" w:rsidP="00E055AC" w:rsidRDefault="00633857" w14:paraId="14698DDD" w14:textId="77777777">
      <w:pPr>
        <w:jc w:val="both"/>
        <w:rPr>
          <w:rFonts w:eastAsia="Aptos" w:cs="Times New Roman"/>
          <w:color w:val="auto"/>
          <w:szCs w:val="24"/>
        </w:rPr>
      </w:pPr>
      <w:r w:rsidRPr="005910A6">
        <w:rPr>
          <w:rFonts w:eastAsia="Aptos" w:cs="Times New Roman"/>
          <w:color w:val="auto"/>
          <w:szCs w:val="24"/>
        </w:rPr>
        <w:t>3)</w:t>
      </w:r>
      <w:r w:rsidRPr="005910A6" w:rsidR="00840CD7">
        <w:rPr>
          <w:rFonts w:eastAsia="Aptos" w:cs="Times New Roman"/>
          <w:color w:val="auto"/>
          <w:szCs w:val="24"/>
        </w:rPr>
        <w:t xml:space="preserve"> </w:t>
      </w:r>
      <w:r w:rsidRPr="005910A6">
        <w:rPr>
          <w:rFonts w:eastAsia="Aptos" w:cs="Times New Roman"/>
          <w:color w:val="auto"/>
          <w:szCs w:val="24"/>
        </w:rPr>
        <w:t>nõuda isikuandmete töötlemise piiramist;</w:t>
      </w:r>
    </w:p>
    <w:p w:rsidRPr="005910A6" w:rsidR="00840CD7" w:rsidP="00E055AC" w:rsidRDefault="00633857" w14:paraId="73EBFB1D" w14:textId="77777777">
      <w:pPr>
        <w:jc w:val="both"/>
        <w:rPr>
          <w:rFonts w:eastAsia="Aptos" w:cs="Times New Roman"/>
          <w:color w:val="auto"/>
          <w:szCs w:val="24"/>
        </w:rPr>
      </w:pPr>
      <w:r w:rsidRPr="005910A6">
        <w:rPr>
          <w:rFonts w:eastAsia="Aptos" w:cs="Times New Roman"/>
          <w:color w:val="auto"/>
          <w:szCs w:val="24"/>
        </w:rPr>
        <w:t>4)</w:t>
      </w:r>
      <w:r w:rsidRPr="005910A6" w:rsidR="00840CD7">
        <w:rPr>
          <w:rFonts w:eastAsia="Aptos" w:cs="Times New Roman"/>
          <w:color w:val="auto"/>
          <w:szCs w:val="24"/>
        </w:rPr>
        <w:t xml:space="preserve"> </w:t>
      </w:r>
      <w:r w:rsidRPr="005910A6">
        <w:rPr>
          <w:rFonts w:eastAsia="Aptos" w:cs="Times New Roman"/>
          <w:color w:val="auto"/>
          <w:szCs w:val="24"/>
        </w:rPr>
        <w:t>esitada vastuväiteid isikuandmete töötlemise kohta;</w:t>
      </w:r>
    </w:p>
    <w:p w:rsidRPr="005910A6" w:rsidR="00633857" w:rsidP="00E055AC" w:rsidRDefault="00633857" w14:paraId="313C809A" w14:textId="0F458DE1">
      <w:pPr>
        <w:jc w:val="both"/>
        <w:rPr>
          <w:rFonts w:eastAsia="Aptos" w:cs="Times New Roman"/>
          <w:color w:val="auto"/>
          <w:szCs w:val="24"/>
        </w:rPr>
      </w:pPr>
      <w:r w:rsidRPr="005910A6">
        <w:rPr>
          <w:rFonts w:eastAsia="Aptos" w:cs="Times New Roman"/>
          <w:color w:val="auto"/>
          <w:szCs w:val="24"/>
        </w:rPr>
        <w:t>5)</w:t>
      </w:r>
      <w:r w:rsidRPr="005910A6" w:rsidR="00840CD7">
        <w:rPr>
          <w:rFonts w:eastAsia="Aptos" w:cs="Times New Roman"/>
          <w:color w:val="auto"/>
          <w:szCs w:val="24"/>
        </w:rPr>
        <w:t xml:space="preserve"> </w:t>
      </w:r>
      <w:r w:rsidRPr="005910A6">
        <w:rPr>
          <w:rFonts w:eastAsia="Aptos" w:cs="Times New Roman"/>
          <w:color w:val="auto"/>
          <w:szCs w:val="24"/>
        </w:rPr>
        <w:t>saada teavet isikuandmetega seotud rikkumise kohta.</w:t>
      </w:r>
    </w:p>
    <w:p w:rsidRPr="005910A6" w:rsidR="00840CD7" w:rsidP="00E055AC" w:rsidRDefault="00840CD7" w14:paraId="6A4EDAB8" w14:textId="77777777">
      <w:pPr>
        <w:jc w:val="both"/>
        <w:rPr>
          <w:rFonts w:eastAsia="Aptos" w:cs="Times New Roman"/>
          <w:color w:val="auto"/>
          <w:szCs w:val="24"/>
        </w:rPr>
      </w:pPr>
    </w:p>
    <w:p w:rsidRPr="005910A6" w:rsidR="00633857" w:rsidP="00E055AC" w:rsidRDefault="00633857" w14:paraId="791E64B8" w14:textId="2D3042C1">
      <w:pPr>
        <w:jc w:val="both"/>
        <w:rPr>
          <w:rFonts w:eastAsia="Aptos" w:cs="Times New Roman"/>
          <w:color w:val="auto"/>
          <w:szCs w:val="24"/>
        </w:rPr>
      </w:pPr>
      <w:r w:rsidRPr="005910A6">
        <w:rPr>
          <w:rFonts w:eastAsia="Aptos" w:cs="Times New Roman"/>
          <w:color w:val="auto"/>
          <w:szCs w:val="24"/>
        </w:rPr>
        <w:t xml:space="preserve">(3) Käesoleva paragrahvi lõikes </w:t>
      </w:r>
      <w:r w:rsidRPr="005910A6" w:rsidR="00D71C21">
        <w:rPr>
          <w:rFonts w:eastAsia="Aptos" w:cs="Times New Roman"/>
          <w:color w:val="auto"/>
          <w:szCs w:val="24"/>
        </w:rPr>
        <w:t>1</w:t>
      </w:r>
      <w:r w:rsidRPr="005910A6">
        <w:rPr>
          <w:rFonts w:eastAsia="Aptos" w:cs="Times New Roman"/>
          <w:color w:val="auto"/>
          <w:szCs w:val="24"/>
        </w:rPr>
        <w:t xml:space="preserve"> nimetatud andmete avaldamise piirangut võib kohaldada ka andmete suhtes, mis on saadud välisriigilt või rahvusvaheliselt organisatsioonilt.</w:t>
      </w:r>
    </w:p>
    <w:p w:rsidRPr="005910A6" w:rsidR="00840CD7" w:rsidP="00E055AC" w:rsidRDefault="00840CD7" w14:paraId="5003D6DD" w14:textId="77777777">
      <w:pPr>
        <w:jc w:val="both"/>
        <w:rPr>
          <w:rFonts w:eastAsia="Aptos" w:cs="Times New Roman"/>
          <w:color w:val="auto"/>
          <w:szCs w:val="24"/>
        </w:rPr>
      </w:pPr>
    </w:p>
    <w:p w:rsidRPr="005910A6" w:rsidR="00633857" w:rsidP="0E95701A" w:rsidRDefault="00633857" w14:paraId="1E0AD058" w14:textId="40CE7E7A">
      <w:pPr>
        <w:jc w:val="both"/>
        <w:rPr>
          <w:rFonts w:eastAsia="Aptos" w:cs="Times New Roman"/>
          <w:color w:val="auto"/>
        </w:rPr>
      </w:pPr>
      <w:r w:rsidRPr="0E95701A" w:rsidR="00633857">
        <w:rPr>
          <w:rFonts w:eastAsia="Aptos" w:cs="Times New Roman"/>
          <w:color w:val="auto"/>
        </w:rPr>
        <w:t xml:space="preserve">(4) E-residendi </w:t>
      </w:r>
      <w:r w:rsidRPr="0E95701A" w:rsidR="00A32D40">
        <w:rPr>
          <w:color w:val="auto"/>
        </w:rPr>
        <w:t xml:space="preserve">elektroonilise identiteedi vahendi </w:t>
      </w:r>
      <w:r w:rsidRPr="0E95701A" w:rsidR="00633857">
        <w:rPr>
          <w:rFonts w:eastAsia="Aptos" w:cs="Times New Roman"/>
          <w:color w:val="auto"/>
        </w:rPr>
        <w:t xml:space="preserve">kasutamise õiguse </w:t>
      </w:r>
      <w:bookmarkStart w:name="_Hlk210136065" w:id="71"/>
      <w:r w:rsidRPr="0E95701A" w:rsidR="00633857">
        <w:rPr>
          <w:rFonts w:eastAsia="Aptos" w:cs="Times New Roman"/>
          <w:color w:val="auto"/>
        </w:rPr>
        <w:t xml:space="preserve">taotluse </w:t>
      </w:r>
      <w:r w:rsidRPr="0E95701A" w:rsidR="00633857">
        <w:rPr>
          <w:rFonts w:eastAsia="Aptos" w:cs="Times New Roman"/>
          <w:color w:val="auto"/>
        </w:rPr>
        <w:t>läbivaatamata</w:t>
      </w:r>
      <w:r w:rsidRPr="0E95701A" w:rsidR="00633857">
        <w:rPr>
          <w:rFonts w:eastAsia="Aptos" w:cs="Times New Roman"/>
          <w:color w:val="auto"/>
        </w:rPr>
        <w:t xml:space="preserve"> jätmise</w:t>
      </w:r>
      <w:r w:rsidRPr="0E95701A" w:rsidR="00E95AE6">
        <w:rPr>
          <w:rFonts w:eastAsia="Aptos" w:cs="Times New Roman"/>
          <w:color w:val="auto"/>
        </w:rPr>
        <w:t xml:space="preserve"> </w:t>
      </w:r>
      <w:bookmarkStart w:name="_Hlk211609116" w:id="72"/>
      <w:r w:rsidRPr="0E95701A" w:rsidR="00E95AE6">
        <w:rPr>
          <w:rFonts w:eastAsia="Aptos" w:cs="Times New Roman"/>
          <w:color w:val="auto"/>
        </w:rPr>
        <w:t xml:space="preserve">või taotluse </w:t>
      </w:r>
      <w:r w:rsidRPr="0E95701A" w:rsidR="00E95AE6">
        <w:rPr>
          <w:rFonts w:eastAsia="Aptos" w:cs="Times New Roman"/>
          <w:color w:val="auto"/>
        </w:rPr>
        <w:t>läbivaatamata</w:t>
      </w:r>
      <w:r w:rsidRPr="0E95701A" w:rsidR="00E95AE6">
        <w:rPr>
          <w:rFonts w:eastAsia="Aptos" w:cs="Times New Roman"/>
          <w:color w:val="auto"/>
        </w:rPr>
        <w:t xml:space="preserve"> tagastamise</w:t>
      </w:r>
      <w:bookmarkEnd w:id="71"/>
      <w:bookmarkEnd w:id="72"/>
      <w:r w:rsidRPr="0E95701A" w:rsidR="00633857">
        <w:rPr>
          <w:rFonts w:eastAsia="Aptos" w:cs="Times New Roman"/>
          <w:color w:val="auto"/>
        </w:rPr>
        <w:t>,</w:t>
      </w:r>
      <w:r w:rsidRPr="0E95701A" w:rsidR="00E95AE6">
        <w:rPr>
          <w:rFonts w:eastAsia="Aptos" w:cs="Times New Roman"/>
          <w:color w:val="auto"/>
        </w:rPr>
        <w:t xml:space="preserve"> </w:t>
      </w:r>
      <w:r w:rsidRPr="0E95701A" w:rsidR="00633857">
        <w:rPr>
          <w:rFonts w:eastAsia="Aptos" w:cs="Times New Roman"/>
          <w:color w:val="auto"/>
        </w:rPr>
        <w:t xml:space="preserve">selle õiguse andmisest keeldumise või kehtetuks tunnistamise teates märgitakse </w:t>
      </w:r>
      <w:r w:rsidRPr="0E95701A" w:rsidR="00633857">
        <w:rPr>
          <w:rFonts w:eastAsia="Aptos" w:cs="Times New Roman"/>
          <w:color w:val="auto"/>
        </w:rPr>
        <w:t>haldusmenetluse seaduse</w:t>
      </w:r>
      <w:r w:rsidRPr="0E95701A" w:rsidR="00633857">
        <w:rPr>
          <w:rFonts w:eastAsia="Aptos" w:cs="Times New Roman"/>
          <w:color w:val="auto"/>
        </w:rPr>
        <w:t xml:space="preserve"> § 55 lõikes 4 ja § 57 lõikes 1 sätestatud rekvisiidid ning </w:t>
      </w:r>
      <w:commentRangeStart w:id="1270656549"/>
      <w:r w:rsidRPr="0E95701A" w:rsidR="00633857">
        <w:rPr>
          <w:rFonts w:eastAsia="Aptos" w:cs="Times New Roman"/>
          <w:color w:val="auto"/>
        </w:rPr>
        <w:t>käesoleva seaduse §</w:t>
      </w:r>
      <w:r w:rsidRPr="0E95701A" w:rsidR="00EC3FB1">
        <w:rPr>
          <w:rFonts w:eastAsia="Aptos" w:cs="Times New Roman"/>
          <w:color w:val="auto"/>
        </w:rPr>
        <w:t xml:space="preserve"> </w:t>
      </w:r>
      <w:r w:rsidRPr="0E95701A" w:rsidR="00633857">
        <w:rPr>
          <w:rFonts w:eastAsia="Aptos" w:cs="Times New Roman"/>
          <w:color w:val="auto"/>
        </w:rPr>
        <w:t>34</w:t>
      </w:r>
      <w:r w:rsidRPr="0E95701A" w:rsidR="00633857">
        <w:rPr>
          <w:rFonts w:eastAsia="Aptos" w:cs="Times New Roman"/>
          <w:color w:val="auto"/>
          <w:vertAlign w:val="superscript"/>
        </w:rPr>
        <w:t>6</w:t>
      </w:r>
      <w:r w:rsidRPr="0E95701A" w:rsidR="00EC3FB1">
        <w:rPr>
          <w:rFonts w:eastAsia="Aptos" w:cs="Times New Roman"/>
          <w:color w:val="auto"/>
          <w:vertAlign w:val="superscript"/>
        </w:rPr>
        <w:t xml:space="preserve"> </w:t>
      </w:r>
      <w:r w:rsidRPr="0E95701A" w:rsidR="00633857">
        <w:rPr>
          <w:rFonts w:eastAsia="Aptos" w:cs="Times New Roman"/>
          <w:color w:val="auto"/>
        </w:rPr>
        <w:t xml:space="preserve">lõikes 1, 4 ja 5 </w:t>
      </w:r>
      <w:commentRangeEnd w:id="1270656549"/>
      <w:r>
        <w:rPr>
          <w:rStyle w:val="CommentReference"/>
        </w:rPr>
        <w:commentReference w:id="1270656549"/>
      </w:r>
      <w:r w:rsidRPr="0E95701A" w:rsidR="00633857">
        <w:rPr>
          <w:rFonts w:eastAsia="Aptos" w:cs="Times New Roman"/>
          <w:color w:val="auto"/>
        </w:rPr>
        <w:t xml:space="preserve">ning </w:t>
      </w:r>
      <w:commentRangeStart w:id="797293380"/>
      <w:r w:rsidRPr="0E95701A" w:rsidR="00633857">
        <w:rPr>
          <w:rFonts w:eastAsia="Aptos" w:cs="Times New Roman"/>
          <w:color w:val="auto"/>
        </w:rPr>
        <w:t>§ 34</w:t>
      </w:r>
      <w:r w:rsidRPr="0E95701A" w:rsidR="00633857">
        <w:rPr>
          <w:rFonts w:eastAsia="Aptos" w:cs="Times New Roman"/>
          <w:color w:val="auto"/>
          <w:vertAlign w:val="superscript"/>
        </w:rPr>
        <w:t>7</w:t>
      </w:r>
      <w:r w:rsidRPr="0E95701A" w:rsidR="00633857">
        <w:rPr>
          <w:rFonts w:eastAsia="Aptos" w:cs="Times New Roman"/>
          <w:color w:val="auto"/>
        </w:rPr>
        <w:t xml:space="preserve"> lõikes 1, 2 ja 4 sätestatud alus.</w:t>
      </w:r>
      <w:commentRangeEnd w:id="797293380"/>
      <w:r>
        <w:rPr>
          <w:rStyle w:val="CommentReference"/>
        </w:rPr>
        <w:commentReference w:id="797293380"/>
      </w:r>
    </w:p>
    <w:p w:rsidRPr="005910A6" w:rsidR="00840CD7" w:rsidP="00E055AC" w:rsidRDefault="00840CD7" w14:paraId="2008B620" w14:textId="77777777">
      <w:pPr>
        <w:jc w:val="both"/>
        <w:rPr>
          <w:rFonts w:eastAsia="Aptos" w:cs="Times New Roman"/>
          <w:color w:val="auto"/>
          <w:szCs w:val="24"/>
        </w:rPr>
      </w:pPr>
    </w:p>
    <w:p w:rsidRPr="005910A6" w:rsidR="00633857" w:rsidP="00E055AC" w:rsidRDefault="00633857" w14:paraId="1FE79038" w14:textId="6B0B44C6">
      <w:pPr>
        <w:jc w:val="both"/>
        <w:rPr>
          <w:rFonts w:eastAsia="Aptos" w:cs="Times New Roman"/>
          <w:color w:val="auto"/>
          <w:szCs w:val="24"/>
        </w:rPr>
      </w:pPr>
      <w:r w:rsidRPr="005910A6">
        <w:rPr>
          <w:rFonts w:eastAsia="Aptos" w:cs="Times New Roman"/>
          <w:color w:val="auto"/>
          <w:szCs w:val="24"/>
        </w:rPr>
        <w:t xml:space="preserve">(5) E-residendi </w:t>
      </w:r>
      <w:r w:rsidRPr="005910A6" w:rsidR="00A32D40">
        <w:rPr>
          <w:color w:val="auto"/>
        </w:rPr>
        <w:t xml:space="preserve">elektroonilise identiteedi vahendi </w:t>
      </w:r>
      <w:r w:rsidRPr="005910A6">
        <w:rPr>
          <w:rFonts w:eastAsia="Aptos" w:cs="Times New Roman"/>
          <w:color w:val="auto"/>
          <w:szCs w:val="24"/>
        </w:rPr>
        <w:t xml:space="preserve">kasutamise õiguse </w:t>
      </w:r>
      <w:r w:rsidRPr="005910A6" w:rsidR="00E95AE6">
        <w:rPr>
          <w:rFonts w:eastAsia="Aptos" w:cs="Times New Roman"/>
          <w:color w:val="auto"/>
          <w:szCs w:val="24"/>
        </w:rPr>
        <w:t xml:space="preserve">taotluse </w:t>
      </w:r>
      <w:bookmarkStart w:name="_Hlk211609161" w:id="73"/>
      <w:proofErr w:type="spellStart"/>
      <w:r w:rsidRPr="005910A6" w:rsidR="00E95AE6">
        <w:rPr>
          <w:rFonts w:eastAsia="Aptos" w:cs="Times New Roman"/>
          <w:color w:val="auto"/>
          <w:szCs w:val="24"/>
        </w:rPr>
        <w:t>läbivaatamata</w:t>
      </w:r>
      <w:proofErr w:type="spellEnd"/>
      <w:r w:rsidRPr="005910A6" w:rsidR="00E95AE6">
        <w:rPr>
          <w:rFonts w:eastAsia="Aptos" w:cs="Times New Roman"/>
          <w:color w:val="auto"/>
          <w:szCs w:val="24"/>
        </w:rPr>
        <w:t xml:space="preserve"> jätmise või taotluse </w:t>
      </w:r>
      <w:proofErr w:type="spellStart"/>
      <w:r w:rsidRPr="005910A6" w:rsidR="00E95AE6">
        <w:rPr>
          <w:rFonts w:eastAsia="Aptos" w:cs="Times New Roman"/>
          <w:color w:val="auto"/>
          <w:szCs w:val="24"/>
        </w:rPr>
        <w:t>läbivaatamata</w:t>
      </w:r>
      <w:proofErr w:type="spellEnd"/>
      <w:r w:rsidRPr="005910A6" w:rsidR="00E95AE6">
        <w:rPr>
          <w:rFonts w:eastAsia="Aptos" w:cs="Times New Roman"/>
          <w:color w:val="auto"/>
          <w:szCs w:val="24"/>
        </w:rPr>
        <w:t xml:space="preserve"> tagastamise, </w:t>
      </w:r>
      <w:bookmarkEnd w:id="73"/>
      <w:r w:rsidRPr="005910A6" w:rsidR="00E95AE6">
        <w:rPr>
          <w:rFonts w:eastAsia="Aptos" w:cs="Times New Roman"/>
          <w:color w:val="auto"/>
          <w:szCs w:val="24"/>
        </w:rPr>
        <w:t xml:space="preserve">selle õiguse </w:t>
      </w:r>
      <w:r w:rsidRPr="005910A6">
        <w:rPr>
          <w:rFonts w:eastAsia="Aptos" w:cs="Times New Roman"/>
          <w:color w:val="auto"/>
          <w:szCs w:val="24"/>
        </w:rPr>
        <w:t>andmisest keeldumise või kehtetuks tunnistamise otsuse peale esitatud vaide lahendamisel ei märgita vaideotsuses neid asjaolusid ega tõendeid, millele vaidlustatav haldusakt tugineb.</w:t>
      </w:r>
    </w:p>
    <w:p w:rsidRPr="002E6700" w:rsidR="00840CD7" w:rsidP="00E055AC" w:rsidRDefault="00840CD7" w14:paraId="6C745255" w14:textId="77777777">
      <w:pPr>
        <w:jc w:val="both"/>
        <w:rPr>
          <w:rFonts w:eastAsia="Aptos" w:cs="Times New Roman"/>
          <w:color w:val="auto"/>
          <w:szCs w:val="24"/>
        </w:rPr>
      </w:pPr>
    </w:p>
    <w:p w:rsidRPr="005910A6" w:rsidR="00633857" w:rsidP="7F31BEDF" w:rsidRDefault="00633857" w14:paraId="11947C6E" w14:textId="6C1D0E97">
      <w:pPr>
        <w:jc w:val="both"/>
        <w:rPr>
          <w:rFonts w:eastAsia="Aptos" w:cs="Times New Roman"/>
          <w:b w:val="1"/>
          <w:bCs w:val="1"/>
          <w:color w:val="auto"/>
        </w:rPr>
      </w:pPr>
      <w:commentRangeStart w:id="688233329"/>
      <w:r w:rsidRPr="746F99BB" w:rsidR="00633857">
        <w:rPr>
          <w:rFonts w:eastAsia="Aptos" w:cs="Times New Roman"/>
          <w:b w:val="1"/>
          <w:bCs w:val="1"/>
          <w:color w:val="auto"/>
        </w:rPr>
        <w:t>§ 34</w:t>
      </w:r>
      <w:r w:rsidRPr="746F99BB" w:rsidR="00633857">
        <w:rPr>
          <w:rFonts w:eastAsia="Aptos" w:cs="Times New Roman"/>
          <w:b w:val="1"/>
          <w:bCs w:val="1"/>
          <w:color w:val="auto"/>
          <w:vertAlign w:val="superscript"/>
        </w:rPr>
        <w:t>1</w:t>
      </w:r>
      <w:r w:rsidRPr="746F99BB" w:rsidR="00F51124">
        <w:rPr>
          <w:rFonts w:eastAsia="Aptos" w:cs="Times New Roman"/>
          <w:b w:val="1"/>
          <w:bCs w:val="1"/>
          <w:color w:val="auto"/>
          <w:vertAlign w:val="superscript"/>
        </w:rPr>
        <w:t>2</w:t>
      </w:r>
      <w:commentRangeEnd w:id="688233329"/>
      <w:r>
        <w:rPr>
          <w:rStyle w:val="CommentReference"/>
        </w:rPr>
        <w:commentReference w:id="688233329"/>
      </w:r>
      <w:r w:rsidRPr="746F99BB" w:rsidR="00633857">
        <w:rPr>
          <w:rFonts w:eastAsia="Aptos" w:cs="Times New Roman"/>
          <w:b w:val="1"/>
          <w:bCs w:val="1"/>
          <w:color w:val="auto"/>
        </w:rPr>
        <w:t>.</w:t>
      </w:r>
      <w:r w:rsidRPr="746F99BB" w:rsidR="00840CD7">
        <w:rPr>
          <w:rFonts w:eastAsia="Aptos" w:cs="Times New Roman"/>
          <w:b w:val="1"/>
          <w:bCs w:val="1"/>
          <w:color w:val="auto"/>
        </w:rPr>
        <w:t xml:space="preserve"> </w:t>
      </w:r>
      <w:r w:rsidRPr="746F99BB" w:rsidR="00633857">
        <w:rPr>
          <w:rFonts w:eastAsia="Aptos" w:cs="Times New Roman"/>
          <w:b w:val="1"/>
          <w:bCs w:val="1"/>
          <w:color w:val="auto"/>
        </w:rPr>
        <w:t>Riikliku järelevalve teostamine</w:t>
      </w:r>
    </w:p>
    <w:p w:rsidRPr="005910A6" w:rsidR="00840CD7" w:rsidP="00E055AC" w:rsidRDefault="00840CD7" w14:paraId="237DE078" w14:textId="77777777">
      <w:pPr>
        <w:jc w:val="both"/>
        <w:rPr>
          <w:rFonts w:eastAsia="Aptos" w:cs="Times New Roman"/>
          <w:color w:val="auto"/>
          <w:szCs w:val="24"/>
        </w:rPr>
      </w:pPr>
    </w:p>
    <w:p w:rsidRPr="005910A6" w:rsidR="00840CD7" w:rsidP="0E95701A" w:rsidRDefault="00633857" w14:paraId="735AA98E" w14:textId="633BC2BE">
      <w:pPr>
        <w:jc w:val="both"/>
        <w:rPr>
          <w:rFonts w:eastAsia="Aptos" w:cs="Times New Roman"/>
          <w:color w:val="auto"/>
        </w:rPr>
      </w:pPr>
      <w:bookmarkStart w:name="_Hlk209526566" w:id="74"/>
      <w:r w:rsidRPr="0E95701A" w:rsidR="00633857">
        <w:rPr>
          <w:rFonts w:eastAsia="Aptos" w:cs="Times New Roman"/>
          <w:color w:val="auto"/>
        </w:rPr>
        <w:t xml:space="preserve">(1) E-residendi </w:t>
      </w:r>
      <w:r w:rsidRPr="0E95701A" w:rsidR="00A32D40">
        <w:rPr>
          <w:color w:val="auto"/>
        </w:rPr>
        <w:t xml:space="preserve">elektroonilise identiteedi vahendi </w:t>
      </w:r>
      <w:r w:rsidRPr="0E95701A" w:rsidR="00633857">
        <w:rPr>
          <w:rFonts w:eastAsia="Aptos" w:cs="Times New Roman"/>
          <w:color w:val="auto"/>
        </w:rPr>
        <w:t>kasutamise</w:t>
      </w:r>
      <w:r w:rsidRPr="0E95701A" w:rsidR="00633857">
        <w:rPr>
          <w:rFonts w:eastAsia="Aptos" w:cs="Times New Roman"/>
          <w:color w:val="auto"/>
        </w:rPr>
        <w:t xml:space="preserve"> üle teostavad riiklikku järelevalvet oma pädevuse piires:</w:t>
      </w:r>
    </w:p>
    <w:p w:rsidRPr="005910A6" w:rsidR="00840CD7" w:rsidP="00E055AC" w:rsidRDefault="00633857" w14:paraId="3194C5A2" w14:textId="3E78A6A6">
      <w:pPr>
        <w:jc w:val="both"/>
        <w:rPr>
          <w:rFonts w:eastAsia="Aptos" w:cs="Times New Roman"/>
          <w:color w:val="auto"/>
          <w:szCs w:val="24"/>
        </w:rPr>
      </w:pPr>
      <w:r w:rsidRPr="005910A6">
        <w:rPr>
          <w:rFonts w:eastAsia="Aptos" w:cs="Times New Roman"/>
          <w:color w:val="auto"/>
          <w:szCs w:val="24"/>
        </w:rPr>
        <w:t>1)</w:t>
      </w:r>
      <w:r w:rsidRPr="005910A6" w:rsidR="00840CD7">
        <w:rPr>
          <w:rFonts w:eastAsia="Aptos" w:cs="Times New Roman"/>
          <w:color w:val="auto"/>
          <w:szCs w:val="24"/>
        </w:rPr>
        <w:t xml:space="preserve"> </w:t>
      </w:r>
      <w:r w:rsidRPr="005910A6">
        <w:rPr>
          <w:rFonts w:eastAsia="Aptos" w:cs="Times New Roman"/>
          <w:color w:val="auto"/>
          <w:szCs w:val="24"/>
        </w:rPr>
        <w:t>Politsei- ja Piirivalveamet;</w:t>
      </w:r>
    </w:p>
    <w:p w:rsidRPr="005910A6" w:rsidR="00840CD7" w:rsidP="00E055AC" w:rsidRDefault="00633857" w14:paraId="42A60432" w14:textId="77777777">
      <w:pPr>
        <w:jc w:val="both"/>
        <w:rPr>
          <w:rFonts w:eastAsia="Aptos" w:cs="Times New Roman"/>
          <w:color w:val="auto"/>
          <w:szCs w:val="24"/>
        </w:rPr>
      </w:pPr>
      <w:r w:rsidRPr="005910A6">
        <w:rPr>
          <w:rFonts w:eastAsia="Aptos" w:cs="Times New Roman"/>
          <w:color w:val="auto"/>
          <w:szCs w:val="24"/>
        </w:rPr>
        <w:t>2)</w:t>
      </w:r>
      <w:r w:rsidRPr="005910A6" w:rsidR="00840CD7">
        <w:rPr>
          <w:rFonts w:eastAsia="Aptos" w:cs="Times New Roman"/>
          <w:color w:val="auto"/>
          <w:szCs w:val="24"/>
        </w:rPr>
        <w:t xml:space="preserve"> </w:t>
      </w:r>
      <w:r w:rsidRPr="005910A6">
        <w:rPr>
          <w:rFonts w:eastAsia="Aptos" w:cs="Times New Roman"/>
          <w:color w:val="auto"/>
          <w:szCs w:val="24"/>
        </w:rPr>
        <w:t>Kaitsepolitseiamet;</w:t>
      </w:r>
    </w:p>
    <w:p w:rsidRPr="005910A6" w:rsidR="00633857" w:rsidP="00E055AC" w:rsidRDefault="00DF3DC5" w14:paraId="08763166" w14:textId="77C4B80A">
      <w:pPr>
        <w:jc w:val="both"/>
        <w:rPr>
          <w:rFonts w:eastAsia="Aptos" w:cs="Times New Roman"/>
          <w:color w:val="auto"/>
          <w:szCs w:val="24"/>
        </w:rPr>
      </w:pPr>
      <w:r>
        <w:rPr>
          <w:rFonts w:eastAsia="Aptos" w:cs="Times New Roman"/>
          <w:color w:val="auto"/>
          <w:szCs w:val="24"/>
        </w:rPr>
        <w:t>3</w:t>
      </w:r>
      <w:r w:rsidRPr="005910A6" w:rsidR="00633857">
        <w:rPr>
          <w:rFonts w:eastAsia="Aptos" w:cs="Times New Roman"/>
          <w:color w:val="auto"/>
          <w:szCs w:val="24"/>
        </w:rPr>
        <w:t>)</w:t>
      </w:r>
      <w:r w:rsidRPr="005910A6" w:rsidR="00840CD7">
        <w:rPr>
          <w:rFonts w:eastAsia="Aptos" w:cs="Times New Roman"/>
          <w:color w:val="auto"/>
          <w:szCs w:val="24"/>
        </w:rPr>
        <w:t xml:space="preserve"> </w:t>
      </w:r>
      <w:r w:rsidRPr="005910A6" w:rsidR="00633857">
        <w:rPr>
          <w:rFonts w:eastAsia="Aptos" w:cs="Times New Roman"/>
          <w:color w:val="auto"/>
          <w:szCs w:val="24"/>
        </w:rPr>
        <w:t>Maksu- ja Tolliamet.</w:t>
      </w:r>
    </w:p>
    <w:p w:rsidRPr="005910A6" w:rsidR="00840CD7" w:rsidP="00E055AC" w:rsidRDefault="00840CD7" w14:paraId="482BA5E9" w14:textId="77777777">
      <w:pPr>
        <w:jc w:val="both"/>
        <w:rPr>
          <w:rFonts w:eastAsia="Aptos" w:cs="Times New Roman"/>
          <w:color w:val="auto"/>
          <w:szCs w:val="24"/>
        </w:rPr>
      </w:pPr>
    </w:p>
    <w:p w:rsidRPr="005910A6" w:rsidR="00633857" w:rsidP="00E055AC" w:rsidRDefault="00633857" w14:paraId="3951DAB1" w14:textId="6C5754FE">
      <w:pPr>
        <w:jc w:val="both"/>
        <w:rPr>
          <w:rFonts w:eastAsia="Aptos" w:cs="Times New Roman"/>
          <w:color w:val="auto"/>
          <w:szCs w:val="24"/>
        </w:rPr>
      </w:pPr>
      <w:r w:rsidRPr="005910A6">
        <w:rPr>
          <w:rFonts w:eastAsia="Aptos" w:cs="Times New Roman"/>
          <w:color w:val="auto"/>
          <w:szCs w:val="24"/>
        </w:rPr>
        <w:t>(2) Käesoleva paragrahvi lõikes 1 nimetatud korrakaitseorganid on pädevad kohaldama korrakaitseseaduse §-des</w:t>
      </w:r>
      <w:r w:rsidRPr="005910A6" w:rsidR="00840CD7">
        <w:rPr>
          <w:rFonts w:eastAsia="Aptos" w:cs="Times New Roman"/>
          <w:color w:val="auto"/>
          <w:szCs w:val="24"/>
        </w:rPr>
        <w:t xml:space="preserve"> </w:t>
      </w:r>
      <w:r w:rsidRPr="005910A6">
        <w:rPr>
          <w:rFonts w:eastAsia="Aptos" w:cs="Times New Roman"/>
          <w:color w:val="auto"/>
          <w:szCs w:val="24"/>
        </w:rPr>
        <w:t>30 ja</w:t>
      </w:r>
      <w:r w:rsidRPr="005910A6" w:rsidR="00840CD7">
        <w:rPr>
          <w:rFonts w:eastAsia="Aptos" w:cs="Times New Roman"/>
          <w:color w:val="auto"/>
          <w:szCs w:val="24"/>
        </w:rPr>
        <w:t xml:space="preserve"> </w:t>
      </w:r>
      <w:r w:rsidRPr="005910A6">
        <w:rPr>
          <w:rFonts w:eastAsia="Aptos" w:cs="Times New Roman"/>
          <w:color w:val="auto"/>
          <w:szCs w:val="24"/>
        </w:rPr>
        <w:t>31 sätestatud riikliku järelevalve erimeetmeid korrakaitseseaduses sätestatud tingimustel ja korras. Kaitsepolitseiamet võib käesolevas seaduses sätestatud riikliku järelevalve teostamiseks kohaldada julgeolekuasutuste seaduses isikuandmete töötlemise kohta sätestatut.</w:t>
      </w:r>
    </w:p>
    <w:p w:rsidRPr="005910A6" w:rsidR="00840CD7" w:rsidP="00E055AC" w:rsidRDefault="00840CD7" w14:paraId="10F1EFD3" w14:textId="77777777">
      <w:pPr>
        <w:jc w:val="both"/>
        <w:rPr>
          <w:rFonts w:eastAsia="Aptos" w:cs="Times New Roman"/>
          <w:color w:val="auto"/>
          <w:szCs w:val="24"/>
        </w:rPr>
      </w:pPr>
    </w:p>
    <w:p w:rsidRPr="005910A6" w:rsidR="00633857" w:rsidP="00E055AC" w:rsidRDefault="00633857" w14:paraId="143F7A77" w14:textId="421A0022">
      <w:pPr>
        <w:jc w:val="both"/>
        <w:rPr>
          <w:rFonts w:eastAsia="Aptos" w:cs="Times New Roman"/>
          <w:color w:val="auto"/>
          <w:szCs w:val="24"/>
        </w:rPr>
      </w:pPr>
      <w:r w:rsidRPr="005910A6">
        <w:rPr>
          <w:rFonts w:eastAsia="Aptos" w:cs="Times New Roman"/>
          <w:color w:val="auto"/>
          <w:szCs w:val="24"/>
        </w:rPr>
        <w:t xml:space="preserve">(3) Rahapesu Andmebüroo võib töödelda e-residendi </w:t>
      </w:r>
      <w:r w:rsidRPr="005910A6" w:rsidR="00A32D40">
        <w:rPr>
          <w:color w:val="auto"/>
        </w:rPr>
        <w:t>elektroonilise identiteedi vahendi</w:t>
      </w:r>
      <w:r w:rsidRPr="005910A6">
        <w:rPr>
          <w:rFonts w:eastAsia="Aptos" w:cs="Times New Roman"/>
          <w:color w:val="auto"/>
          <w:szCs w:val="24"/>
        </w:rPr>
        <w:t xml:space="preserve"> kasutamise õiguse andmise menetluses kogutud andmeid ning e-residendi </w:t>
      </w:r>
      <w:r w:rsidRPr="005910A6" w:rsidR="00A32D40">
        <w:rPr>
          <w:color w:val="auto"/>
        </w:rPr>
        <w:t xml:space="preserve">elektroonilise identiteedi vahendi </w:t>
      </w:r>
      <w:r w:rsidRPr="005910A6">
        <w:rPr>
          <w:rFonts w:eastAsia="Aptos" w:cs="Times New Roman"/>
          <w:color w:val="auto"/>
          <w:szCs w:val="24"/>
        </w:rPr>
        <w:t>kasutamise andmeid, et täita rahapesu ja terrorismi rahastamise tõkestamise seaduse §</w:t>
      </w:r>
      <w:r w:rsidRPr="005910A6" w:rsidR="00840CD7">
        <w:rPr>
          <w:rFonts w:eastAsia="Aptos" w:cs="Times New Roman"/>
          <w:color w:val="auto"/>
          <w:szCs w:val="24"/>
        </w:rPr>
        <w:t xml:space="preserve"> </w:t>
      </w:r>
      <w:r w:rsidRPr="005910A6">
        <w:rPr>
          <w:rFonts w:eastAsia="Aptos" w:cs="Times New Roman"/>
          <w:color w:val="auto"/>
          <w:szCs w:val="24"/>
        </w:rPr>
        <w:t>54 lõike</w:t>
      </w:r>
      <w:r w:rsidRPr="005910A6" w:rsidR="00840CD7">
        <w:rPr>
          <w:rFonts w:eastAsia="Aptos" w:cs="Times New Roman"/>
          <w:color w:val="auto"/>
          <w:szCs w:val="24"/>
        </w:rPr>
        <w:t xml:space="preserve"> </w:t>
      </w:r>
      <w:r w:rsidRPr="005910A6">
        <w:rPr>
          <w:rFonts w:eastAsia="Aptos" w:cs="Times New Roman"/>
          <w:color w:val="auto"/>
          <w:szCs w:val="24"/>
        </w:rPr>
        <w:t>1 punktis</w:t>
      </w:r>
      <w:r w:rsidRPr="005910A6" w:rsidR="00840CD7">
        <w:rPr>
          <w:rFonts w:eastAsia="Aptos" w:cs="Times New Roman"/>
          <w:color w:val="auto"/>
          <w:szCs w:val="24"/>
        </w:rPr>
        <w:t xml:space="preserve"> </w:t>
      </w:r>
      <w:r w:rsidRPr="005910A6">
        <w:rPr>
          <w:rFonts w:eastAsia="Aptos" w:cs="Times New Roman"/>
          <w:color w:val="auto"/>
          <w:szCs w:val="24"/>
        </w:rPr>
        <w:t>1 sätestatud ülesannet.</w:t>
      </w:r>
    </w:p>
    <w:p w:rsidRPr="005910A6" w:rsidR="00840CD7" w:rsidP="00E055AC" w:rsidRDefault="00840CD7" w14:paraId="4AAB1591" w14:textId="77777777">
      <w:pPr>
        <w:jc w:val="both"/>
        <w:rPr>
          <w:rFonts w:eastAsia="Aptos" w:cs="Times New Roman"/>
          <w:color w:val="auto"/>
          <w:szCs w:val="24"/>
        </w:rPr>
      </w:pPr>
    </w:p>
    <w:p w:rsidRPr="005910A6" w:rsidR="00633857" w:rsidP="00E055AC" w:rsidRDefault="00633857" w14:paraId="6249E99D" w14:textId="48478908">
      <w:pPr>
        <w:jc w:val="both"/>
        <w:rPr>
          <w:rFonts w:eastAsia="Aptos" w:cs="Times New Roman"/>
          <w:color w:val="auto"/>
          <w:szCs w:val="24"/>
        </w:rPr>
      </w:pPr>
      <w:r w:rsidRPr="005910A6">
        <w:rPr>
          <w:rFonts w:eastAsia="Aptos" w:cs="Times New Roman"/>
          <w:color w:val="auto"/>
          <w:szCs w:val="24"/>
        </w:rPr>
        <w:t xml:space="preserve">(4) Kui muu haldusorgan või teenuseosutaja on oma ülesannete raames kogunud teavet, mis võib olla e-residendi </w:t>
      </w:r>
      <w:r w:rsidRPr="005910A6" w:rsidR="00A32D40">
        <w:rPr>
          <w:color w:val="auto"/>
        </w:rPr>
        <w:t xml:space="preserve">elektroonilise identiteedi vahendi </w:t>
      </w:r>
      <w:r w:rsidRPr="005910A6">
        <w:rPr>
          <w:rFonts w:eastAsia="Aptos" w:cs="Times New Roman"/>
          <w:color w:val="auto"/>
          <w:szCs w:val="24"/>
        </w:rPr>
        <w:t>kasutamise õiguse kehtetuks tunnistamise aluseks, on haldusorgan või teenuseosutaja kohustatud edastama selle teabe Politsei- ja Piirivalveametile.</w:t>
      </w:r>
      <w:bookmarkEnd w:id="74"/>
    </w:p>
    <w:p w:rsidRPr="005910A6" w:rsidR="00D55703" w:rsidP="00E055AC" w:rsidRDefault="00D55703" w14:paraId="0D856101" w14:textId="77777777">
      <w:pPr>
        <w:jc w:val="both"/>
        <w:rPr>
          <w:rFonts w:eastAsia="Aptos" w:cs="Times New Roman"/>
          <w:color w:val="auto"/>
          <w:szCs w:val="24"/>
        </w:rPr>
      </w:pPr>
    </w:p>
    <w:p w:rsidRPr="005910A6" w:rsidR="00633857" w:rsidP="7F31BEDF" w:rsidRDefault="00633857" w14:paraId="57193675" w14:textId="08EA0DC0">
      <w:pPr>
        <w:jc w:val="both"/>
        <w:rPr>
          <w:rFonts w:eastAsia="Aptos" w:cs="Times New Roman"/>
          <w:b w:val="1"/>
          <w:bCs w:val="1"/>
          <w:color w:val="auto"/>
        </w:rPr>
      </w:pPr>
      <w:commentRangeStart w:id="1066587357"/>
      <w:r w:rsidRPr="7F31BEDF" w:rsidR="00633857">
        <w:rPr>
          <w:rFonts w:eastAsia="Aptos" w:cs="Times New Roman"/>
          <w:b w:val="1"/>
          <w:bCs w:val="1"/>
          <w:color w:val="auto"/>
        </w:rPr>
        <w:t>§ 34</w:t>
      </w:r>
      <w:r w:rsidRPr="7F31BEDF" w:rsidR="00633857">
        <w:rPr>
          <w:rFonts w:eastAsia="Aptos" w:cs="Times New Roman"/>
          <w:b w:val="1"/>
          <w:bCs w:val="1"/>
          <w:color w:val="auto"/>
          <w:vertAlign w:val="superscript"/>
        </w:rPr>
        <w:t>1</w:t>
      </w:r>
      <w:r w:rsidRPr="7F31BEDF" w:rsidR="00F51124">
        <w:rPr>
          <w:rFonts w:eastAsia="Aptos" w:cs="Times New Roman"/>
          <w:b w:val="1"/>
          <w:bCs w:val="1"/>
          <w:color w:val="auto"/>
          <w:vertAlign w:val="superscript"/>
        </w:rPr>
        <w:t>3</w:t>
      </w:r>
      <w:commentRangeEnd w:id="1066587357"/>
      <w:r>
        <w:rPr>
          <w:rStyle w:val="CommentReference"/>
        </w:rPr>
        <w:commentReference w:id="1066587357"/>
      </w:r>
      <w:r w:rsidRPr="7F31BEDF" w:rsidR="00633857">
        <w:rPr>
          <w:rFonts w:eastAsia="Aptos" w:cs="Times New Roman"/>
          <w:b w:val="1"/>
          <w:bCs w:val="1"/>
          <w:color w:val="auto"/>
        </w:rPr>
        <w:t>.</w:t>
      </w:r>
      <w:r w:rsidRPr="7F31BEDF" w:rsidR="003B4A79">
        <w:rPr>
          <w:rFonts w:eastAsia="Aptos" w:cs="Times New Roman"/>
          <w:b w:val="1"/>
          <w:bCs w:val="1"/>
          <w:color w:val="auto"/>
        </w:rPr>
        <w:t xml:space="preserve"> </w:t>
      </w:r>
      <w:r w:rsidRPr="7F31BEDF" w:rsidR="00633857">
        <w:rPr>
          <w:rFonts w:eastAsia="Aptos" w:cs="Times New Roman"/>
          <w:b w:val="1"/>
          <w:bCs w:val="1"/>
          <w:color w:val="auto"/>
        </w:rPr>
        <w:t>E-residendile teenuse osutamine</w:t>
      </w:r>
    </w:p>
    <w:p w:rsidRPr="005910A6" w:rsidR="003B4A79" w:rsidP="00E055AC" w:rsidRDefault="003B4A79" w14:paraId="65319E1C" w14:textId="77777777">
      <w:pPr>
        <w:jc w:val="both"/>
        <w:rPr>
          <w:rFonts w:eastAsia="Aptos" w:cs="Times New Roman"/>
          <w:color w:val="auto"/>
          <w:szCs w:val="24"/>
        </w:rPr>
      </w:pPr>
    </w:p>
    <w:p w:rsidRPr="005910A6" w:rsidR="00633857" w:rsidP="00E055AC" w:rsidRDefault="00633857" w14:paraId="7D4B0EBA" w14:textId="20098C34">
      <w:pPr>
        <w:jc w:val="both"/>
        <w:rPr>
          <w:rFonts w:eastAsia="Aptos" w:cs="Times New Roman"/>
          <w:color w:val="auto"/>
          <w:szCs w:val="24"/>
        </w:rPr>
      </w:pPr>
      <w:bookmarkStart w:name="_Hlk209529141" w:id="75"/>
      <w:r w:rsidRPr="005910A6">
        <w:rPr>
          <w:rFonts w:eastAsia="Aptos" w:cs="Times New Roman"/>
          <w:color w:val="auto"/>
          <w:szCs w:val="24"/>
        </w:rPr>
        <w:t xml:space="preserve">(1) Avalik-õigusliku või eraõigusliku teenuse osutaja võib otsustada e-residendile </w:t>
      </w:r>
      <w:r w:rsidR="00F76F5B">
        <w:rPr>
          <w:rFonts w:eastAsia="Aptos" w:cs="Times New Roman"/>
          <w:color w:val="auto"/>
          <w:szCs w:val="24"/>
        </w:rPr>
        <w:t>e</w:t>
      </w:r>
      <w:bookmarkStart w:name="_Hlk216101888" w:id="76"/>
      <w:r w:rsidR="00F76F5B">
        <w:rPr>
          <w:rFonts w:eastAsia="Aptos" w:cs="Times New Roman"/>
          <w:color w:val="auto"/>
          <w:szCs w:val="24"/>
        </w:rPr>
        <w:t>lektroonilise identiteedi vah</w:t>
      </w:r>
      <w:bookmarkEnd w:id="76"/>
      <w:r w:rsidRPr="005910A6">
        <w:rPr>
          <w:rFonts w:eastAsia="Aptos" w:cs="Times New Roman"/>
          <w:color w:val="auto"/>
          <w:szCs w:val="24"/>
        </w:rPr>
        <w:t>endiga teenuse osutamise või sellest keeldumise, piirata teenuse osutamist või kättesaadavust nii teenuse sisu, ulatuse kui ka juurdepääsuvõimalusega isikute arvu suhtes või kehtestada teenusele juurdepääsu saamiseks täiendavaid nõudeid, sealhulgas nõuda täiendavate andmete ja dokumentide esitamist või isiklikku ilmumist teenuse osutaja asukohta.</w:t>
      </w:r>
    </w:p>
    <w:p w:rsidRPr="005910A6" w:rsidR="003B4A79" w:rsidP="00E055AC" w:rsidRDefault="003B4A79" w14:paraId="73A3E097" w14:textId="77777777">
      <w:pPr>
        <w:jc w:val="both"/>
        <w:rPr>
          <w:rFonts w:eastAsia="Aptos" w:cs="Times New Roman"/>
          <w:color w:val="auto"/>
          <w:szCs w:val="24"/>
        </w:rPr>
      </w:pPr>
    </w:p>
    <w:p w:rsidRPr="005910A6" w:rsidR="003B4A79" w:rsidP="00E055AC" w:rsidRDefault="00633857" w14:paraId="26DDA633" w14:textId="77777777">
      <w:pPr>
        <w:jc w:val="both"/>
        <w:rPr>
          <w:rFonts w:eastAsia="Aptos" w:cs="Times New Roman"/>
          <w:color w:val="auto"/>
          <w:szCs w:val="24"/>
        </w:rPr>
      </w:pPr>
      <w:r w:rsidRPr="005910A6">
        <w:rPr>
          <w:rFonts w:eastAsia="Aptos" w:cs="Times New Roman"/>
          <w:color w:val="auto"/>
          <w:szCs w:val="24"/>
        </w:rPr>
        <w:t>(2) Avalik-õigusliku teenuse osutaja võib käesoleva paragrahvi lõikes 1 nimetatud piiranguid seada järgmistel juhtudel:</w:t>
      </w:r>
    </w:p>
    <w:p w:rsidRPr="005910A6" w:rsidR="003B4A79" w:rsidP="00E055AC" w:rsidRDefault="00633857" w14:paraId="3DAC1C8C" w14:textId="1CEC1E5D">
      <w:pPr>
        <w:jc w:val="both"/>
        <w:rPr>
          <w:rFonts w:eastAsia="Aptos" w:cs="Times New Roman"/>
          <w:color w:val="auto"/>
          <w:szCs w:val="24"/>
        </w:rPr>
      </w:pPr>
      <w:r w:rsidRPr="005910A6">
        <w:rPr>
          <w:rFonts w:eastAsia="Aptos" w:cs="Times New Roman"/>
          <w:color w:val="auto"/>
          <w:szCs w:val="24"/>
        </w:rPr>
        <w:t>1)</w:t>
      </w:r>
      <w:r w:rsidRPr="005910A6" w:rsidR="003B4A79">
        <w:rPr>
          <w:rFonts w:eastAsia="Aptos" w:cs="Times New Roman"/>
          <w:color w:val="auto"/>
          <w:szCs w:val="24"/>
        </w:rPr>
        <w:t xml:space="preserve"> </w:t>
      </w:r>
      <w:r w:rsidRPr="005910A6">
        <w:rPr>
          <w:rFonts w:eastAsia="Aptos" w:cs="Times New Roman"/>
          <w:color w:val="auto"/>
          <w:szCs w:val="24"/>
        </w:rPr>
        <w:t xml:space="preserve">e-residendi </w:t>
      </w:r>
      <w:r w:rsidRPr="005910A6" w:rsidR="00A32D40">
        <w:rPr>
          <w:color w:val="auto"/>
        </w:rPr>
        <w:t xml:space="preserve">elektroonilise identiteedi vahendi </w:t>
      </w:r>
      <w:r w:rsidRPr="005910A6">
        <w:rPr>
          <w:rFonts w:eastAsia="Aptos" w:cs="Times New Roman"/>
          <w:color w:val="auto"/>
          <w:szCs w:val="24"/>
        </w:rPr>
        <w:t>eesmärgipärase kasutamise tagamiseks, sealhulgas õigusrikkumiste ärahoidmiseks;</w:t>
      </w:r>
    </w:p>
    <w:p w:rsidRPr="005910A6" w:rsidR="00633857" w:rsidP="00E055AC" w:rsidRDefault="00633857" w14:paraId="4380E8CF" w14:textId="1A02F14B">
      <w:pPr>
        <w:jc w:val="both"/>
        <w:rPr>
          <w:rFonts w:eastAsia="Aptos" w:cs="Times New Roman"/>
          <w:color w:val="auto"/>
          <w:szCs w:val="24"/>
        </w:rPr>
      </w:pPr>
      <w:r w:rsidRPr="005910A6">
        <w:rPr>
          <w:rFonts w:eastAsia="Aptos" w:cs="Times New Roman"/>
          <w:color w:val="auto"/>
          <w:szCs w:val="24"/>
        </w:rPr>
        <w:t>2)</w:t>
      </w:r>
      <w:r w:rsidRPr="005910A6" w:rsidR="003B4A79">
        <w:rPr>
          <w:rFonts w:eastAsia="Aptos" w:cs="Times New Roman"/>
          <w:color w:val="auto"/>
          <w:szCs w:val="24"/>
        </w:rPr>
        <w:t xml:space="preserve"> </w:t>
      </w:r>
      <w:r w:rsidRPr="005910A6">
        <w:rPr>
          <w:rFonts w:eastAsia="Aptos" w:cs="Times New Roman"/>
          <w:color w:val="auto"/>
          <w:szCs w:val="24"/>
        </w:rPr>
        <w:t>teenuse toimimise või turvalise kasutamise tagamiseks.</w:t>
      </w:r>
    </w:p>
    <w:p w:rsidRPr="005910A6" w:rsidR="003B4A79" w:rsidP="00E055AC" w:rsidRDefault="003B4A79" w14:paraId="6B462AE1" w14:textId="77777777">
      <w:pPr>
        <w:jc w:val="both"/>
        <w:rPr>
          <w:rFonts w:eastAsia="Aptos" w:cs="Times New Roman"/>
          <w:color w:val="auto"/>
          <w:szCs w:val="24"/>
        </w:rPr>
      </w:pPr>
    </w:p>
    <w:p w:rsidRPr="005910A6" w:rsidR="00633857" w:rsidP="00E055AC" w:rsidRDefault="00633857" w14:paraId="43703520" w14:textId="7DEF9578">
      <w:pPr>
        <w:jc w:val="both"/>
        <w:rPr>
          <w:rFonts w:eastAsia="Aptos" w:cs="Times New Roman"/>
          <w:color w:val="auto"/>
          <w:szCs w:val="24"/>
        </w:rPr>
      </w:pPr>
      <w:r w:rsidRPr="005910A6">
        <w:rPr>
          <w:rFonts w:eastAsia="Aptos" w:cs="Times New Roman"/>
          <w:color w:val="auto"/>
          <w:szCs w:val="24"/>
        </w:rPr>
        <w:t>(3) Kui avalik-õigusliku teenuse osutamine seisneb eelkõige andmekogusse andmete esitamises või andmekogu andmete töötlemises, siis kehtestab käesoleva paragrahvi lõikes 1 nimetatud piirangud andmekogu vastutav töötleja.</w:t>
      </w:r>
    </w:p>
    <w:p w:rsidRPr="005910A6" w:rsidR="003B4A79" w:rsidP="00E055AC" w:rsidRDefault="003B4A79" w14:paraId="47106870" w14:textId="77777777">
      <w:pPr>
        <w:jc w:val="both"/>
        <w:rPr>
          <w:rFonts w:eastAsia="Aptos" w:cs="Times New Roman"/>
          <w:color w:val="auto"/>
          <w:szCs w:val="24"/>
        </w:rPr>
      </w:pPr>
    </w:p>
    <w:p w:rsidRPr="005910A6" w:rsidR="00633857" w:rsidP="00E055AC" w:rsidRDefault="00633857" w14:paraId="42B2E3FE" w14:textId="3DF5809B">
      <w:pPr>
        <w:jc w:val="both"/>
        <w:rPr>
          <w:rFonts w:eastAsia="Aptos" w:cs="Times New Roman"/>
          <w:color w:val="auto"/>
          <w:szCs w:val="24"/>
        </w:rPr>
      </w:pPr>
      <w:r w:rsidRPr="005910A6">
        <w:rPr>
          <w:rFonts w:eastAsia="Aptos" w:cs="Times New Roman"/>
          <w:color w:val="auto"/>
          <w:szCs w:val="24"/>
        </w:rPr>
        <w:t>(4) Kui avalik-õigusliku teenuse osutamine on laiem kui andmekogusse andmete esitamine või andmekogu andmete töötlemine, siis kehtestab käesoleva paragrahvi lõikes</w:t>
      </w:r>
      <w:r w:rsidRPr="005910A6" w:rsidR="003B4A79">
        <w:rPr>
          <w:rFonts w:eastAsia="Aptos" w:cs="Times New Roman"/>
          <w:color w:val="auto"/>
          <w:szCs w:val="24"/>
        </w:rPr>
        <w:t xml:space="preserve"> </w:t>
      </w:r>
      <w:r w:rsidRPr="005910A6">
        <w:rPr>
          <w:rFonts w:eastAsia="Aptos" w:cs="Times New Roman"/>
          <w:color w:val="auto"/>
          <w:szCs w:val="24"/>
        </w:rPr>
        <w:t>1 nimetatud piirangud teenuse osutamiseks pädeva asutuse juht või tema poolt volitatud isik.</w:t>
      </w:r>
      <w:bookmarkEnd w:id="51"/>
      <w:bookmarkEnd w:id="75"/>
      <w:r w:rsidRPr="005910A6" w:rsidR="00174EA4">
        <w:rPr>
          <w:rFonts w:eastAsia="Aptos" w:cs="Times New Roman"/>
          <w:color w:val="auto"/>
          <w:szCs w:val="24"/>
        </w:rPr>
        <w:t>“</w:t>
      </w:r>
      <w:r w:rsidRPr="005910A6" w:rsidR="00995458">
        <w:rPr>
          <w:rFonts w:eastAsia="Aptos" w:cs="Times New Roman"/>
          <w:color w:val="auto"/>
          <w:szCs w:val="24"/>
        </w:rPr>
        <w:t>;</w:t>
      </w:r>
    </w:p>
    <w:p w:rsidRPr="005910A6" w:rsidR="00995458" w:rsidP="00E055AC" w:rsidRDefault="00995458" w14:paraId="7DD9578F" w14:textId="77777777">
      <w:pPr>
        <w:jc w:val="both"/>
        <w:rPr>
          <w:rFonts w:eastAsia="Aptos" w:cs="Times New Roman"/>
          <w:color w:val="auto"/>
          <w:szCs w:val="24"/>
        </w:rPr>
      </w:pPr>
    </w:p>
    <w:p w:rsidRPr="005910A6" w:rsidR="00995458" w:rsidP="00E055AC" w:rsidRDefault="00496B90" w14:paraId="4083F205" w14:textId="2927231F">
      <w:pPr>
        <w:jc w:val="both"/>
        <w:rPr>
          <w:rFonts w:eastAsia="Aptos" w:cs="Times New Roman"/>
          <w:color w:val="auto"/>
          <w:szCs w:val="24"/>
        </w:rPr>
      </w:pPr>
      <w:r>
        <w:rPr>
          <w:rFonts w:eastAsia="Aptos" w:cs="Times New Roman"/>
          <w:b/>
          <w:bCs/>
          <w:color w:val="auto"/>
          <w:szCs w:val="24"/>
        </w:rPr>
        <w:t>42</w:t>
      </w:r>
      <w:r w:rsidRPr="005910A6" w:rsidR="00995458">
        <w:rPr>
          <w:rFonts w:eastAsia="Aptos" w:cs="Times New Roman"/>
          <w:b/>
          <w:bCs/>
          <w:color w:val="auto"/>
          <w:szCs w:val="24"/>
        </w:rPr>
        <w:t>)</w:t>
      </w:r>
      <w:r w:rsidRPr="005910A6" w:rsidR="00995458">
        <w:rPr>
          <w:rFonts w:eastAsia="Aptos" w:cs="Times New Roman"/>
          <w:color w:val="auto"/>
          <w:szCs w:val="24"/>
        </w:rPr>
        <w:t xml:space="preserve"> paragrahvi 38 täiendatakse lõikega 5 järgmises sõnastuses:</w:t>
      </w:r>
    </w:p>
    <w:p w:rsidRPr="005910A6" w:rsidR="00995458" w:rsidP="00E055AC" w:rsidRDefault="00995458" w14:paraId="2FE243EC" w14:textId="77777777">
      <w:pPr>
        <w:jc w:val="both"/>
        <w:rPr>
          <w:rFonts w:eastAsia="Aptos" w:cs="Times New Roman"/>
          <w:color w:val="auto"/>
          <w:szCs w:val="24"/>
        </w:rPr>
      </w:pPr>
    </w:p>
    <w:p w:rsidR="00995458" w:rsidP="00E055AC" w:rsidRDefault="00995458" w14:paraId="45198D22" w14:textId="27A68888">
      <w:pPr>
        <w:jc w:val="both"/>
        <w:rPr>
          <w:rFonts w:eastAsia="Aptos" w:cs="Times New Roman"/>
          <w:color w:val="auto"/>
          <w:szCs w:val="24"/>
        </w:rPr>
      </w:pPr>
      <w:r w:rsidRPr="005910A6">
        <w:rPr>
          <w:rFonts w:eastAsia="Aptos" w:cs="Times New Roman"/>
          <w:color w:val="auto"/>
          <w:szCs w:val="24"/>
        </w:rPr>
        <w:t>„(5) Kuni 2028. aasta 2</w:t>
      </w:r>
      <w:r w:rsidRPr="005910A6" w:rsidR="000845C2">
        <w:rPr>
          <w:rFonts w:eastAsia="Aptos" w:cs="Times New Roman"/>
          <w:color w:val="auto"/>
          <w:szCs w:val="24"/>
        </w:rPr>
        <w:t>9</w:t>
      </w:r>
      <w:r w:rsidRPr="005910A6">
        <w:rPr>
          <w:rFonts w:eastAsia="Aptos" w:cs="Times New Roman"/>
          <w:color w:val="auto"/>
          <w:szCs w:val="24"/>
        </w:rPr>
        <w:t xml:space="preserve">. veebruarini välja antud e-residendi digitaalsed isikutunnistused kehtivad </w:t>
      </w:r>
      <w:r w:rsidRPr="005910A6" w:rsidR="000845C2">
        <w:rPr>
          <w:rFonts w:eastAsia="Aptos" w:cs="Times New Roman"/>
          <w:color w:val="auto"/>
          <w:szCs w:val="24"/>
        </w:rPr>
        <w:t>kuni nende kehtivusaja lõpuni või kehtetuks tunnistamiseni ja nendele ei kohaldata käesoleva seaduse § 34</w:t>
      </w:r>
      <w:r w:rsidRPr="005910A6" w:rsidR="000845C2">
        <w:rPr>
          <w:rFonts w:eastAsia="Aptos" w:cs="Times New Roman"/>
          <w:color w:val="auto"/>
          <w:szCs w:val="24"/>
          <w:vertAlign w:val="superscript"/>
        </w:rPr>
        <w:t>5</w:t>
      </w:r>
      <w:r w:rsidRPr="005910A6" w:rsidR="000845C2">
        <w:rPr>
          <w:rFonts w:eastAsia="Aptos" w:cs="Times New Roman"/>
          <w:color w:val="auto"/>
          <w:szCs w:val="24"/>
        </w:rPr>
        <w:t xml:space="preserve"> lõikes 4 sätestatud ühe e-residendi elektroonilise identiteedi vahendi omamise piirangut.“</w:t>
      </w:r>
      <w:r w:rsidR="002B2301">
        <w:rPr>
          <w:rFonts w:eastAsia="Aptos" w:cs="Times New Roman"/>
          <w:color w:val="auto"/>
          <w:szCs w:val="24"/>
        </w:rPr>
        <w:t>;</w:t>
      </w:r>
    </w:p>
    <w:p w:rsidR="002B2301" w:rsidP="00E055AC" w:rsidRDefault="002B2301" w14:paraId="463D6211" w14:textId="77777777">
      <w:pPr>
        <w:jc w:val="both"/>
        <w:rPr>
          <w:rFonts w:eastAsia="Aptos" w:cs="Times New Roman"/>
          <w:color w:val="auto"/>
          <w:szCs w:val="24"/>
        </w:rPr>
      </w:pPr>
    </w:p>
    <w:p w:rsidR="002B2301" w:rsidP="0E95701A" w:rsidRDefault="002B2301" w14:paraId="5C18911D" w14:textId="1307B189">
      <w:pPr>
        <w:jc w:val="both"/>
        <w:rPr>
          <w:rFonts w:eastAsia="Aptos" w:cs="Times New Roman"/>
          <w:color w:val="auto"/>
        </w:rPr>
      </w:pPr>
      <w:r w:rsidRPr="4D82AA11" w:rsidR="002B2301">
        <w:rPr>
          <w:rFonts w:eastAsia="Aptos" w:cs="Times New Roman"/>
          <w:b w:val="1"/>
          <w:bCs w:val="1"/>
          <w:color w:val="auto"/>
        </w:rPr>
        <w:t>43)</w:t>
      </w:r>
      <w:r w:rsidRPr="4D82AA11" w:rsidR="002B2301">
        <w:rPr>
          <w:rFonts w:eastAsia="Aptos" w:cs="Times New Roman"/>
          <w:color w:val="auto"/>
        </w:rPr>
        <w:t xml:space="preserve"> seadust täiendatakse §-ga 39</w:t>
      </w:r>
      <w:r w:rsidRPr="4D82AA11" w:rsidR="002B2301">
        <w:rPr>
          <w:rFonts w:eastAsia="Aptos" w:cs="Times New Roman"/>
          <w:color w:val="auto"/>
          <w:vertAlign w:val="superscript"/>
        </w:rPr>
        <w:t>1</w:t>
      </w:r>
      <w:r w:rsidRPr="4D82AA11" w:rsidR="002B2301">
        <w:rPr>
          <w:rFonts w:eastAsia="Aptos" w:cs="Times New Roman"/>
          <w:color w:val="auto"/>
        </w:rPr>
        <w:t xml:space="preserve"> järgmises sõnastuses:</w:t>
      </w:r>
    </w:p>
    <w:p w:rsidR="002B2301" w:rsidP="00E055AC" w:rsidRDefault="002B2301" w14:paraId="0C76E489" w14:textId="77777777">
      <w:pPr>
        <w:jc w:val="both"/>
        <w:rPr>
          <w:rFonts w:eastAsia="Aptos" w:cs="Times New Roman"/>
          <w:color w:val="auto"/>
          <w:szCs w:val="24"/>
        </w:rPr>
      </w:pPr>
    </w:p>
    <w:p w:rsidR="002B2301" w:rsidP="00E055AC" w:rsidRDefault="002B2301" w14:paraId="03469440" w14:textId="3ADF7E1E">
      <w:pPr>
        <w:jc w:val="both"/>
        <w:rPr>
          <w:rFonts w:eastAsia="Aptos" w:cs="Times New Roman"/>
          <w:color w:val="auto"/>
          <w:szCs w:val="24"/>
        </w:rPr>
      </w:pPr>
      <w:bookmarkStart w:name="_Hlk216101930" w:id="77"/>
      <w:r>
        <w:rPr>
          <w:rFonts w:eastAsia="Aptos" w:cs="Times New Roman"/>
          <w:color w:val="auto"/>
          <w:szCs w:val="24"/>
        </w:rPr>
        <w:t>„</w:t>
      </w:r>
      <w:r w:rsidRPr="002C74A9">
        <w:rPr>
          <w:rFonts w:eastAsia="Aptos" w:cs="Times New Roman"/>
          <w:b/>
          <w:bCs/>
          <w:color w:val="auto"/>
          <w:szCs w:val="24"/>
        </w:rPr>
        <w:t>§ 39</w:t>
      </w:r>
      <w:r w:rsidRPr="002C74A9">
        <w:rPr>
          <w:rFonts w:eastAsia="Aptos" w:cs="Times New Roman"/>
          <w:b/>
          <w:bCs/>
          <w:color w:val="auto"/>
          <w:szCs w:val="24"/>
          <w:vertAlign w:val="superscript"/>
        </w:rPr>
        <w:t>1</w:t>
      </w:r>
      <w:r w:rsidRPr="002C74A9">
        <w:rPr>
          <w:rFonts w:eastAsia="Aptos" w:cs="Times New Roman"/>
          <w:b/>
          <w:bCs/>
          <w:color w:val="auto"/>
          <w:szCs w:val="24"/>
        </w:rPr>
        <w:t xml:space="preserve">. </w:t>
      </w:r>
      <w:bookmarkStart w:name="_Hlk216189315" w:id="78"/>
      <w:r w:rsidRPr="002C74A9">
        <w:rPr>
          <w:rFonts w:eastAsia="Aptos" w:cs="Times New Roman"/>
          <w:b/>
          <w:bCs/>
          <w:color w:val="auto"/>
          <w:szCs w:val="24"/>
        </w:rPr>
        <w:t>Käesoleva seaduse § 9</w:t>
      </w:r>
      <w:r w:rsidRPr="002C74A9">
        <w:rPr>
          <w:rFonts w:eastAsia="Aptos" w:cs="Times New Roman"/>
          <w:b/>
          <w:bCs/>
          <w:color w:val="auto"/>
          <w:szCs w:val="24"/>
          <w:vertAlign w:val="superscript"/>
        </w:rPr>
        <w:t>2</w:t>
      </w:r>
      <w:r w:rsidRPr="002C74A9">
        <w:rPr>
          <w:rFonts w:eastAsia="Aptos" w:cs="Times New Roman"/>
          <w:b/>
          <w:bCs/>
          <w:color w:val="auto"/>
          <w:szCs w:val="24"/>
        </w:rPr>
        <w:t xml:space="preserve"> lõike 8</w:t>
      </w:r>
      <w:r w:rsidRPr="002C74A9">
        <w:rPr>
          <w:rFonts w:eastAsia="Aptos" w:cs="Times New Roman"/>
          <w:b/>
          <w:bCs/>
          <w:color w:val="auto"/>
          <w:szCs w:val="24"/>
          <w:vertAlign w:val="superscript"/>
        </w:rPr>
        <w:t>2</w:t>
      </w:r>
      <w:r w:rsidRPr="002C74A9">
        <w:rPr>
          <w:rFonts w:eastAsia="Aptos" w:cs="Times New Roman"/>
          <w:b/>
          <w:bCs/>
          <w:color w:val="auto"/>
          <w:szCs w:val="24"/>
        </w:rPr>
        <w:t xml:space="preserve"> </w:t>
      </w:r>
      <w:r>
        <w:rPr>
          <w:rFonts w:eastAsia="Aptos" w:cs="Times New Roman"/>
          <w:b/>
          <w:bCs/>
          <w:color w:val="auto"/>
          <w:szCs w:val="24"/>
        </w:rPr>
        <w:t xml:space="preserve">punktide 1 ja 2 </w:t>
      </w:r>
      <w:r w:rsidRPr="002C74A9">
        <w:rPr>
          <w:rFonts w:eastAsia="Aptos" w:cs="Times New Roman"/>
          <w:b/>
          <w:bCs/>
          <w:color w:val="auto"/>
          <w:szCs w:val="24"/>
        </w:rPr>
        <w:t>rakendamine</w:t>
      </w:r>
    </w:p>
    <w:p w:rsidR="002B2301" w:rsidP="00E055AC" w:rsidRDefault="002B2301" w14:paraId="37245729" w14:textId="77777777">
      <w:pPr>
        <w:jc w:val="both"/>
        <w:rPr>
          <w:rFonts w:eastAsia="Aptos" w:cs="Times New Roman"/>
          <w:color w:val="auto"/>
          <w:szCs w:val="24"/>
        </w:rPr>
      </w:pPr>
    </w:p>
    <w:p w:rsidR="002B2301" w:rsidP="00E055AC" w:rsidRDefault="002B2301" w14:paraId="087E4444" w14:textId="3CC565EE">
      <w:pPr>
        <w:jc w:val="both"/>
        <w:rPr>
          <w:rFonts w:eastAsia="Aptos" w:cs="Times New Roman"/>
          <w:color w:val="auto"/>
          <w:szCs w:val="24"/>
        </w:rPr>
      </w:pPr>
      <w:r>
        <w:rPr>
          <w:rFonts w:eastAsia="Aptos" w:cs="Times New Roman"/>
          <w:color w:val="auto"/>
          <w:szCs w:val="24"/>
        </w:rPr>
        <w:t xml:space="preserve">Kuni 2028. aasta 29. veebruarini välja antud e-residendi digitaalsele isikutunnistusele </w:t>
      </w:r>
      <w:r w:rsidRPr="002B2301">
        <w:rPr>
          <w:rFonts w:eastAsia="Aptos" w:cs="Times New Roman"/>
          <w:color w:val="auto"/>
          <w:szCs w:val="24"/>
        </w:rPr>
        <w:t xml:space="preserve">kohaldatakse </w:t>
      </w:r>
      <w:r>
        <w:rPr>
          <w:rFonts w:eastAsia="Aptos" w:cs="Times New Roman"/>
          <w:color w:val="auto"/>
          <w:szCs w:val="24"/>
        </w:rPr>
        <w:t xml:space="preserve">selle kehtivusaja lõpuni või kehtetuks tunnistamiseni </w:t>
      </w:r>
      <w:r w:rsidRPr="002B2301">
        <w:rPr>
          <w:rFonts w:eastAsia="Aptos" w:cs="Times New Roman"/>
          <w:color w:val="auto"/>
          <w:szCs w:val="24"/>
        </w:rPr>
        <w:t>kuni 202</w:t>
      </w:r>
      <w:r>
        <w:rPr>
          <w:rFonts w:eastAsia="Aptos" w:cs="Times New Roman"/>
          <w:color w:val="auto"/>
          <w:szCs w:val="24"/>
        </w:rPr>
        <w:t>8</w:t>
      </w:r>
      <w:r w:rsidRPr="002B2301">
        <w:rPr>
          <w:rFonts w:eastAsia="Aptos" w:cs="Times New Roman"/>
          <w:color w:val="auto"/>
          <w:szCs w:val="24"/>
        </w:rPr>
        <w:t xml:space="preserve">. aasta </w:t>
      </w:r>
      <w:r>
        <w:rPr>
          <w:rFonts w:eastAsia="Aptos" w:cs="Times New Roman"/>
          <w:color w:val="auto"/>
          <w:szCs w:val="24"/>
        </w:rPr>
        <w:t>29</w:t>
      </w:r>
      <w:r w:rsidRPr="002B2301">
        <w:rPr>
          <w:rFonts w:eastAsia="Aptos" w:cs="Times New Roman"/>
          <w:color w:val="auto"/>
          <w:szCs w:val="24"/>
        </w:rPr>
        <w:t>.</w:t>
      </w:r>
      <w:r>
        <w:rPr>
          <w:rFonts w:eastAsia="Aptos" w:cs="Times New Roman"/>
          <w:color w:val="auto"/>
          <w:szCs w:val="24"/>
        </w:rPr>
        <w:t xml:space="preserve"> veebruarini </w:t>
      </w:r>
      <w:r w:rsidRPr="002B2301">
        <w:rPr>
          <w:rFonts w:eastAsia="Aptos" w:cs="Times New Roman"/>
          <w:color w:val="auto"/>
          <w:szCs w:val="24"/>
        </w:rPr>
        <w:t xml:space="preserve">kehtinud käesoleva seaduse § </w:t>
      </w:r>
      <w:r>
        <w:rPr>
          <w:rFonts w:eastAsia="Aptos" w:cs="Times New Roman"/>
          <w:color w:val="auto"/>
          <w:szCs w:val="24"/>
        </w:rPr>
        <w:t>9</w:t>
      </w:r>
      <w:r w:rsidRPr="002C74A9">
        <w:rPr>
          <w:rFonts w:eastAsia="Aptos" w:cs="Times New Roman"/>
          <w:color w:val="auto"/>
          <w:szCs w:val="24"/>
          <w:vertAlign w:val="superscript"/>
        </w:rPr>
        <w:t>2</w:t>
      </w:r>
      <w:r>
        <w:rPr>
          <w:rFonts w:eastAsia="Aptos" w:cs="Times New Roman"/>
          <w:color w:val="auto"/>
          <w:szCs w:val="24"/>
        </w:rPr>
        <w:t xml:space="preserve"> </w:t>
      </w:r>
      <w:r w:rsidRPr="002B2301">
        <w:rPr>
          <w:rFonts w:eastAsia="Aptos" w:cs="Times New Roman"/>
          <w:color w:val="auto"/>
          <w:szCs w:val="24"/>
        </w:rPr>
        <w:t xml:space="preserve">lõike </w:t>
      </w:r>
      <w:r>
        <w:rPr>
          <w:rFonts w:eastAsia="Aptos" w:cs="Times New Roman"/>
          <w:color w:val="auto"/>
          <w:szCs w:val="24"/>
        </w:rPr>
        <w:t>8</w:t>
      </w:r>
      <w:r w:rsidRPr="002C74A9">
        <w:rPr>
          <w:rFonts w:eastAsia="Aptos" w:cs="Times New Roman"/>
          <w:color w:val="auto"/>
          <w:szCs w:val="24"/>
          <w:vertAlign w:val="superscript"/>
        </w:rPr>
        <w:t>2</w:t>
      </w:r>
      <w:r>
        <w:rPr>
          <w:rFonts w:eastAsia="Aptos" w:cs="Times New Roman"/>
          <w:color w:val="auto"/>
          <w:szCs w:val="24"/>
        </w:rPr>
        <w:t xml:space="preserve"> punktide 1 ja 2</w:t>
      </w:r>
      <w:r w:rsidRPr="002B2301">
        <w:rPr>
          <w:rFonts w:eastAsia="Aptos" w:cs="Times New Roman"/>
          <w:color w:val="auto"/>
          <w:szCs w:val="24"/>
        </w:rPr>
        <w:t xml:space="preserve"> redaktsiooni</w:t>
      </w:r>
      <w:bookmarkEnd w:id="77"/>
      <w:r w:rsidRPr="002B2301">
        <w:rPr>
          <w:rFonts w:eastAsia="Aptos" w:cs="Times New Roman"/>
          <w:color w:val="auto"/>
          <w:szCs w:val="24"/>
        </w:rPr>
        <w:t>.</w:t>
      </w:r>
      <w:r w:rsidR="00A2785C">
        <w:rPr>
          <w:rFonts w:eastAsia="Aptos" w:cs="Times New Roman"/>
          <w:color w:val="auto"/>
          <w:szCs w:val="24"/>
        </w:rPr>
        <w:t>“.</w:t>
      </w:r>
      <w:bookmarkEnd w:id="78"/>
    </w:p>
    <w:p w:rsidRPr="005910A6" w:rsidR="004A204F" w:rsidP="00E055AC" w:rsidRDefault="004A204F" w14:paraId="6F1F500F" w14:textId="77777777">
      <w:pPr>
        <w:jc w:val="both"/>
        <w:rPr>
          <w:rFonts w:eastAsia="Aptos" w:cs="Times New Roman"/>
          <w:color w:val="auto"/>
          <w:szCs w:val="24"/>
        </w:rPr>
      </w:pPr>
    </w:p>
    <w:p w:rsidRPr="005910A6" w:rsidR="00017495" w:rsidP="00E055AC" w:rsidRDefault="00017495" w14:paraId="4D78B99E" w14:textId="57CAA242">
      <w:pPr>
        <w:contextualSpacing/>
        <w:rPr>
          <w:rFonts w:cs="Times New Roman"/>
          <w:b/>
          <w:bCs/>
          <w:szCs w:val="24"/>
        </w:rPr>
      </w:pPr>
      <w:r w:rsidRPr="005910A6">
        <w:rPr>
          <w:rFonts w:eastAsia="Calibri" w:cs="Times New Roman"/>
          <w:b/>
          <w:bCs/>
          <w:color w:val="auto"/>
          <w:szCs w:val="24"/>
        </w:rPr>
        <w:t xml:space="preserve">§ </w:t>
      </w:r>
      <w:r w:rsidRPr="005910A6" w:rsidR="002A1003">
        <w:rPr>
          <w:rFonts w:eastAsia="Calibri" w:cs="Times New Roman"/>
          <w:b/>
          <w:bCs/>
          <w:color w:val="auto"/>
          <w:szCs w:val="24"/>
        </w:rPr>
        <w:t>2</w:t>
      </w:r>
      <w:r w:rsidRPr="005910A6">
        <w:rPr>
          <w:rFonts w:eastAsia="Calibri" w:cs="Times New Roman"/>
          <w:b/>
          <w:bCs/>
          <w:color w:val="auto"/>
          <w:szCs w:val="24"/>
        </w:rPr>
        <w:t xml:space="preserve">. </w:t>
      </w:r>
      <w:r w:rsidRPr="005910A6">
        <w:rPr>
          <w:rFonts w:cs="Times New Roman"/>
          <w:b/>
          <w:bCs/>
          <w:szCs w:val="24"/>
        </w:rPr>
        <w:t>Konsulaarseaduse muutmine</w:t>
      </w:r>
    </w:p>
    <w:p w:rsidRPr="005910A6" w:rsidR="00017495" w:rsidP="00E055AC" w:rsidRDefault="00017495" w14:paraId="71D942A8" w14:textId="77777777">
      <w:pPr>
        <w:contextualSpacing/>
        <w:rPr>
          <w:rFonts w:cs="Times New Roman"/>
          <w:szCs w:val="24"/>
        </w:rPr>
      </w:pPr>
    </w:p>
    <w:p w:rsidRPr="005910A6" w:rsidR="001C19A7" w:rsidP="004A204F" w:rsidRDefault="00017495" w14:paraId="2ECF168B" w14:textId="00CB2282">
      <w:pPr>
        <w:contextualSpacing/>
        <w:rPr>
          <w:rFonts w:cs="Times New Roman"/>
          <w:szCs w:val="24"/>
        </w:rPr>
      </w:pPr>
      <w:r w:rsidRPr="005910A6">
        <w:rPr>
          <w:rFonts w:cs="Times New Roman"/>
          <w:szCs w:val="24"/>
        </w:rPr>
        <w:t>Konsulaarseaduses tehakse järgmised muudatused:</w:t>
      </w:r>
    </w:p>
    <w:p w:rsidRPr="005910A6" w:rsidR="001C19A7" w:rsidP="00E055AC" w:rsidRDefault="004A204F" w14:paraId="033CB9B6" w14:textId="4939780A">
      <w:pPr>
        <w:contextualSpacing/>
        <w:jc w:val="both"/>
        <w:rPr>
          <w:rFonts w:cs="Times New Roman"/>
          <w:szCs w:val="24"/>
        </w:rPr>
      </w:pPr>
      <w:r>
        <w:rPr>
          <w:rFonts w:cs="Times New Roman"/>
          <w:b/>
          <w:bCs/>
          <w:szCs w:val="24"/>
        </w:rPr>
        <w:t>1</w:t>
      </w:r>
      <w:r w:rsidRPr="005910A6" w:rsidR="001C19A7">
        <w:rPr>
          <w:rFonts w:cs="Times New Roman"/>
          <w:b/>
          <w:bCs/>
          <w:szCs w:val="24"/>
        </w:rPr>
        <w:t>)</w:t>
      </w:r>
      <w:r w:rsidRPr="005910A6" w:rsidR="001C19A7">
        <w:rPr>
          <w:rFonts w:cs="Times New Roman"/>
          <w:szCs w:val="24"/>
        </w:rPr>
        <w:t xml:space="preserve"> paragrahvi 27</w:t>
      </w:r>
      <w:r w:rsidRPr="005910A6" w:rsidR="001C19A7">
        <w:rPr>
          <w:rFonts w:cs="Times New Roman"/>
          <w:szCs w:val="24"/>
          <w:vertAlign w:val="superscript"/>
        </w:rPr>
        <w:t>1</w:t>
      </w:r>
      <w:r w:rsidRPr="005910A6" w:rsidR="001C19A7">
        <w:rPr>
          <w:rFonts w:cs="Times New Roman"/>
          <w:szCs w:val="24"/>
        </w:rPr>
        <w:t xml:space="preserve"> lõi</w:t>
      </w:r>
      <w:r w:rsidR="004C300A">
        <w:rPr>
          <w:rFonts w:cs="Times New Roman"/>
          <w:szCs w:val="24"/>
        </w:rPr>
        <w:t>ge</w:t>
      </w:r>
      <w:r w:rsidRPr="005910A6" w:rsidR="001C19A7">
        <w:rPr>
          <w:rFonts w:cs="Times New Roman"/>
          <w:szCs w:val="24"/>
        </w:rPr>
        <w:t xml:space="preserve"> 2 </w:t>
      </w:r>
      <w:r w:rsidR="004C300A">
        <w:rPr>
          <w:rFonts w:cs="Times New Roman"/>
          <w:szCs w:val="24"/>
        </w:rPr>
        <w:t>tunnistatakse kehtetuks</w:t>
      </w:r>
      <w:r w:rsidRPr="005910A6" w:rsidR="001C19A7">
        <w:rPr>
          <w:rFonts w:cs="Times New Roman"/>
          <w:szCs w:val="24"/>
        </w:rPr>
        <w:t>;</w:t>
      </w:r>
    </w:p>
    <w:p w:rsidRPr="005910A6" w:rsidR="001C19A7" w:rsidP="00E055AC" w:rsidRDefault="001C19A7" w14:paraId="53887F08" w14:textId="77777777">
      <w:pPr>
        <w:contextualSpacing/>
        <w:jc w:val="both"/>
        <w:rPr>
          <w:rFonts w:cs="Times New Roman"/>
          <w:szCs w:val="24"/>
        </w:rPr>
      </w:pPr>
    </w:p>
    <w:p w:rsidRPr="005910A6" w:rsidR="00ED3648" w:rsidP="0E95701A" w:rsidRDefault="004A204F" w14:paraId="1DEFE255" w14:textId="34FC4A80">
      <w:pPr>
        <w:spacing/>
        <w:contextualSpacing w:val="1"/>
        <w:jc w:val="both"/>
        <w:rPr>
          <w:rFonts w:eastAsia="Calibri" w:cs="Times New Roman"/>
          <w:color w:val="auto"/>
        </w:rPr>
      </w:pPr>
      <w:commentRangeStart w:id="1260798470"/>
      <w:r w:rsidRPr="0E95701A" w:rsidR="004A204F">
        <w:rPr>
          <w:rFonts w:cs="Times New Roman"/>
          <w:b w:val="1"/>
          <w:bCs w:val="1"/>
        </w:rPr>
        <w:t>2</w:t>
      </w:r>
      <w:r w:rsidRPr="0E95701A" w:rsidR="001C19A7">
        <w:rPr>
          <w:rFonts w:cs="Times New Roman"/>
          <w:b w:val="1"/>
          <w:bCs w:val="1"/>
        </w:rPr>
        <w:t>)</w:t>
      </w:r>
      <w:r w:rsidRPr="0E95701A" w:rsidR="001C19A7">
        <w:rPr>
          <w:rFonts w:cs="Times New Roman"/>
        </w:rPr>
        <w:t xml:space="preserve"> </w:t>
      </w:r>
      <w:r w:rsidRPr="0E95701A" w:rsidR="00ED3648">
        <w:rPr>
          <w:rFonts w:eastAsia="Calibri" w:cs="Times New Roman"/>
          <w:color w:val="auto"/>
        </w:rPr>
        <w:t>paragrahv 48 tunnistatakse kehtetuks;</w:t>
      </w:r>
      <w:commentRangeEnd w:id="1260798470"/>
      <w:r>
        <w:rPr>
          <w:rStyle w:val="CommentReference"/>
        </w:rPr>
        <w:commentReference w:id="1260798470"/>
      </w:r>
    </w:p>
    <w:p w:rsidRPr="005910A6" w:rsidR="00ED3648" w:rsidP="00E055AC" w:rsidRDefault="00ED3648" w14:paraId="16CA8C9B" w14:textId="77777777">
      <w:pPr>
        <w:contextualSpacing/>
        <w:jc w:val="both"/>
        <w:rPr>
          <w:rFonts w:eastAsia="Calibri" w:cs="Times New Roman"/>
          <w:color w:val="auto"/>
          <w:szCs w:val="24"/>
        </w:rPr>
      </w:pPr>
    </w:p>
    <w:p w:rsidRPr="005910A6" w:rsidR="00ED3648" w:rsidP="00E055AC" w:rsidRDefault="004A204F" w14:paraId="7380D2D9" w14:textId="47E75153">
      <w:pPr>
        <w:contextualSpacing/>
        <w:jc w:val="both"/>
        <w:rPr>
          <w:rFonts w:eastAsia="Calibri" w:cs="Times New Roman"/>
          <w:color w:val="auto"/>
          <w:szCs w:val="24"/>
        </w:rPr>
      </w:pPr>
      <w:r>
        <w:rPr>
          <w:rFonts w:eastAsia="Calibri" w:cs="Times New Roman"/>
          <w:b/>
          <w:bCs/>
          <w:color w:val="auto"/>
          <w:szCs w:val="24"/>
        </w:rPr>
        <w:t>3</w:t>
      </w:r>
      <w:r w:rsidRPr="005910A6" w:rsidR="00ED3648">
        <w:rPr>
          <w:rFonts w:eastAsia="Calibri" w:cs="Times New Roman"/>
          <w:b/>
          <w:bCs/>
          <w:color w:val="auto"/>
          <w:szCs w:val="24"/>
        </w:rPr>
        <w:t>)</w:t>
      </w:r>
      <w:r w:rsidRPr="005910A6" w:rsidR="00ED3648">
        <w:rPr>
          <w:rFonts w:eastAsia="Calibri" w:cs="Times New Roman"/>
          <w:color w:val="auto"/>
          <w:szCs w:val="24"/>
        </w:rPr>
        <w:t xml:space="preserve"> seadust täiendatakse paragrahviga 48</w:t>
      </w:r>
      <w:r w:rsidRPr="005910A6" w:rsidR="00ED3648">
        <w:rPr>
          <w:rFonts w:eastAsia="Calibri" w:cs="Times New Roman"/>
          <w:color w:val="auto"/>
          <w:szCs w:val="24"/>
          <w:vertAlign w:val="superscript"/>
        </w:rPr>
        <w:t>1</w:t>
      </w:r>
      <w:r w:rsidRPr="005910A6" w:rsidR="00ED3648">
        <w:rPr>
          <w:rFonts w:eastAsia="Calibri" w:cs="Times New Roman"/>
          <w:color w:val="auto"/>
          <w:szCs w:val="24"/>
        </w:rPr>
        <w:t xml:space="preserve"> järgmises sõnastuses:</w:t>
      </w:r>
    </w:p>
    <w:p w:rsidRPr="005910A6" w:rsidR="00ED3648" w:rsidP="00E055AC" w:rsidRDefault="00ED3648" w14:paraId="3025C60B" w14:textId="77777777">
      <w:pPr>
        <w:contextualSpacing/>
        <w:jc w:val="both"/>
        <w:rPr>
          <w:rFonts w:eastAsia="Calibri" w:cs="Times New Roman"/>
          <w:color w:val="auto"/>
          <w:szCs w:val="24"/>
        </w:rPr>
      </w:pPr>
    </w:p>
    <w:p w:rsidRPr="005910A6" w:rsidR="00ED3648" w:rsidP="00E055AC" w:rsidRDefault="00ED3648" w14:paraId="342B6D89" w14:textId="6E185398">
      <w:pPr>
        <w:contextualSpacing/>
        <w:jc w:val="both"/>
        <w:rPr>
          <w:rFonts w:eastAsia="Calibri" w:cs="Times New Roman"/>
          <w:b/>
          <w:bCs/>
          <w:color w:val="auto"/>
          <w:szCs w:val="24"/>
        </w:rPr>
      </w:pPr>
      <w:r w:rsidRPr="005910A6">
        <w:rPr>
          <w:rFonts w:eastAsia="Calibri" w:cs="Times New Roman"/>
          <w:color w:val="auto"/>
          <w:szCs w:val="24"/>
        </w:rPr>
        <w:t>„</w:t>
      </w:r>
      <w:r w:rsidRPr="005910A6">
        <w:rPr>
          <w:rFonts w:eastAsia="Calibri" w:cs="Times New Roman"/>
          <w:b/>
          <w:bCs/>
          <w:color w:val="auto"/>
          <w:szCs w:val="24"/>
        </w:rPr>
        <w:t>§ 48</w:t>
      </w:r>
      <w:r w:rsidRPr="005910A6">
        <w:rPr>
          <w:rFonts w:eastAsia="Calibri" w:cs="Times New Roman"/>
          <w:b/>
          <w:bCs/>
          <w:color w:val="auto"/>
          <w:szCs w:val="24"/>
          <w:vertAlign w:val="superscript"/>
        </w:rPr>
        <w:t>1</w:t>
      </w:r>
      <w:r w:rsidRPr="005910A6">
        <w:rPr>
          <w:rFonts w:eastAsia="Calibri" w:cs="Times New Roman"/>
          <w:b/>
          <w:bCs/>
          <w:color w:val="auto"/>
          <w:szCs w:val="24"/>
        </w:rPr>
        <w:t xml:space="preserve">. </w:t>
      </w:r>
      <w:r w:rsidR="004152A6">
        <w:rPr>
          <w:rFonts w:eastAsia="Calibri" w:cs="Times New Roman"/>
          <w:b/>
          <w:bCs/>
          <w:color w:val="auto"/>
          <w:szCs w:val="24"/>
        </w:rPr>
        <w:t>E</w:t>
      </w:r>
      <w:r w:rsidRPr="005910A6">
        <w:rPr>
          <w:rFonts w:eastAsia="Calibri" w:cs="Times New Roman"/>
          <w:b/>
          <w:bCs/>
          <w:color w:val="auto"/>
          <w:szCs w:val="24"/>
        </w:rPr>
        <w:t>-residendi elektroonilise identiteedi vahendi kasutamise õiguse taotleja</w:t>
      </w:r>
      <w:r w:rsidR="004152A6">
        <w:rPr>
          <w:rFonts w:eastAsia="Calibri" w:cs="Times New Roman"/>
          <w:b/>
          <w:bCs/>
          <w:color w:val="auto"/>
          <w:szCs w:val="24"/>
        </w:rPr>
        <w:t xml:space="preserve"> või e-residendi</w:t>
      </w:r>
      <w:r w:rsidRPr="005910A6">
        <w:rPr>
          <w:rFonts w:eastAsia="Calibri" w:cs="Times New Roman"/>
          <w:b/>
          <w:bCs/>
          <w:color w:val="auto"/>
          <w:szCs w:val="24"/>
        </w:rPr>
        <w:t xml:space="preserve"> isikusamasuse kontrollimine</w:t>
      </w:r>
    </w:p>
    <w:p w:rsidRPr="005910A6" w:rsidR="00ED3648" w:rsidP="00E055AC" w:rsidRDefault="00ED3648" w14:paraId="0115FCEF" w14:textId="77777777">
      <w:pPr>
        <w:contextualSpacing/>
        <w:jc w:val="both"/>
        <w:rPr>
          <w:rFonts w:eastAsia="Calibri" w:cs="Times New Roman"/>
          <w:color w:val="auto"/>
          <w:szCs w:val="24"/>
        </w:rPr>
      </w:pPr>
    </w:p>
    <w:p w:rsidRPr="005910A6" w:rsidR="00017495" w:rsidP="00E055AC" w:rsidRDefault="00ED3648" w14:paraId="7029EAAC" w14:textId="18518AA4">
      <w:pPr>
        <w:contextualSpacing/>
        <w:jc w:val="both"/>
        <w:rPr>
          <w:rFonts w:eastAsia="Calibri" w:cs="Times New Roman"/>
          <w:color w:val="auto"/>
          <w:szCs w:val="24"/>
        </w:rPr>
      </w:pPr>
      <w:r w:rsidRPr="005910A6">
        <w:rPr>
          <w:rFonts w:eastAsia="Calibri" w:cs="Times New Roman"/>
          <w:color w:val="auto"/>
          <w:szCs w:val="24"/>
        </w:rPr>
        <w:t xml:space="preserve">Konsulaarametnik kontrollib e-residendi elektroonilise identiteedi vahendi kasutamise õiguse </w:t>
      </w:r>
      <w:r w:rsidRPr="005910A6" w:rsidR="00780F99">
        <w:rPr>
          <w:rFonts w:eastAsia="Calibri" w:cs="Times New Roman"/>
          <w:color w:val="auto"/>
          <w:szCs w:val="24"/>
        </w:rPr>
        <w:t xml:space="preserve">taotleja </w:t>
      </w:r>
      <w:r w:rsidRPr="005910A6" w:rsidR="00372715">
        <w:rPr>
          <w:rFonts w:eastAsia="Calibri" w:cs="Times New Roman"/>
          <w:color w:val="auto"/>
          <w:szCs w:val="24"/>
        </w:rPr>
        <w:t>või e-residendi</w:t>
      </w:r>
      <w:r w:rsidRPr="005910A6">
        <w:rPr>
          <w:rFonts w:eastAsia="Calibri" w:cs="Times New Roman"/>
          <w:color w:val="auto"/>
          <w:szCs w:val="24"/>
        </w:rPr>
        <w:t xml:space="preserve"> isikusamasust.“</w:t>
      </w:r>
      <w:r w:rsidR="004152A6">
        <w:rPr>
          <w:rFonts w:eastAsia="Calibri" w:cs="Times New Roman"/>
          <w:color w:val="auto"/>
          <w:szCs w:val="24"/>
        </w:rPr>
        <w:t>.</w:t>
      </w:r>
    </w:p>
    <w:p w:rsidR="002571F3" w:rsidP="00E055AC" w:rsidRDefault="002571F3" w14:paraId="44C4058C" w14:textId="77777777">
      <w:pPr>
        <w:contextualSpacing/>
        <w:rPr>
          <w:rFonts w:cs="Times New Roman"/>
          <w:szCs w:val="24"/>
        </w:rPr>
      </w:pPr>
    </w:p>
    <w:p w:rsidR="0049017E" w:rsidP="0049017E" w:rsidRDefault="0049017E" w14:paraId="28B29895" w14:textId="5B6C4E5B">
      <w:pPr>
        <w:contextualSpacing/>
        <w:rPr>
          <w:rFonts w:cs="Times New Roman"/>
          <w:b/>
          <w:bCs/>
          <w:szCs w:val="24"/>
        </w:rPr>
      </w:pPr>
      <w:r w:rsidRPr="002571F3">
        <w:rPr>
          <w:rFonts w:cs="Times New Roman"/>
          <w:b/>
          <w:bCs/>
          <w:szCs w:val="24"/>
        </w:rPr>
        <w:t xml:space="preserve">§ </w:t>
      </w:r>
      <w:r w:rsidR="00D61F9C">
        <w:rPr>
          <w:rFonts w:cs="Times New Roman"/>
          <w:b/>
          <w:bCs/>
          <w:szCs w:val="24"/>
        </w:rPr>
        <w:t>3</w:t>
      </w:r>
      <w:r w:rsidRPr="002571F3">
        <w:rPr>
          <w:rFonts w:cs="Times New Roman"/>
          <w:b/>
          <w:bCs/>
          <w:szCs w:val="24"/>
        </w:rPr>
        <w:t xml:space="preserve">. </w:t>
      </w:r>
      <w:bookmarkStart w:name="_Hlk216184781" w:id="79"/>
      <w:r>
        <w:rPr>
          <w:rFonts w:cs="Times New Roman"/>
          <w:b/>
          <w:bCs/>
          <w:szCs w:val="24"/>
        </w:rPr>
        <w:t>Maksukorralduse seadus</w:t>
      </w:r>
      <w:bookmarkEnd w:id="79"/>
      <w:r>
        <w:rPr>
          <w:rFonts w:cs="Times New Roman"/>
          <w:b/>
          <w:bCs/>
          <w:szCs w:val="24"/>
        </w:rPr>
        <w:t xml:space="preserve">e </w:t>
      </w:r>
      <w:bookmarkStart w:name="_Hlk216185025" w:id="80"/>
      <w:r>
        <w:rPr>
          <w:rFonts w:cs="Times New Roman"/>
          <w:b/>
          <w:bCs/>
          <w:szCs w:val="24"/>
        </w:rPr>
        <w:t>§ 29 punkti 26</w:t>
      </w:r>
      <w:r>
        <w:rPr>
          <w:rFonts w:cs="Times New Roman"/>
          <w:b/>
          <w:bCs/>
          <w:szCs w:val="24"/>
          <w:vertAlign w:val="superscript"/>
        </w:rPr>
        <w:t>4</w:t>
      </w:r>
      <w:r>
        <w:rPr>
          <w:rFonts w:cs="Times New Roman"/>
          <w:b/>
          <w:bCs/>
          <w:szCs w:val="24"/>
        </w:rPr>
        <w:t xml:space="preserve"> muutmine</w:t>
      </w:r>
    </w:p>
    <w:p w:rsidRPr="002571F3" w:rsidR="0049017E" w:rsidP="0049017E" w:rsidRDefault="0049017E" w14:paraId="66946478" w14:textId="77777777">
      <w:pPr>
        <w:contextualSpacing/>
        <w:rPr>
          <w:rFonts w:cs="Times New Roman"/>
          <w:szCs w:val="24"/>
        </w:rPr>
      </w:pPr>
    </w:p>
    <w:p w:rsidRPr="002571F3" w:rsidR="0049017E" w:rsidP="0E95701A" w:rsidRDefault="0049017E" w14:paraId="65DF2F5A" w14:textId="37DC6130">
      <w:pPr>
        <w:spacing/>
        <w:contextualSpacing w:val="1"/>
        <w:jc w:val="both"/>
        <w:rPr>
          <w:rFonts w:cs="Times New Roman"/>
        </w:rPr>
      </w:pPr>
      <w:r w:rsidRPr="0E95701A" w:rsidR="0049017E">
        <w:rPr>
          <w:rFonts w:cs="Times New Roman"/>
        </w:rPr>
        <w:t>Maksukorralduse seaduse § 29 punktis 26</w:t>
      </w:r>
      <w:r w:rsidRPr="0E95701A" w:rsidR="0049017E">
        <w:rPr>
          <w:rFonts w:cs="Times New Roman"/>
          <w:vertAlign w:val="superscript"/>
        </w:rPr>
        <w:t>4</w:t>
      </w:r>
      <w:r w:rsidRPr="0E95701A" w:rsidR="0049017E">
        <w:rPr>
          <w:rFonts w:cs="Times New Roman"/>
        </w:rPr>
        <w:t xml:space="preserve"> asendatakse sõnad „</w:t>
      </w:r>
      <w:r w:rsidRPr="0E95701A" w:rsidR="0049017E">
        <w:rPr>
          <w:rFonts w:cs="Times New Roman"/>
        </w:rPr>
        <w:t>digitaalse isikutunnistuse väljaandmiseks</w:t>
      </w:r>
      <w:r w:rsidRPr="0E95701A" w:rsidR="0049017E">
        <w:rPr>
          <w:rFonts w:cs="Times New Roman"/>
        </w:rPr>
        <w:t>“ sõnadega „</w:t>
      </w:r>
      <w:r w:rsidRPr="0E95701A" w:rsidR="0049017E">
        <w:rPr>
          <w:rFonts w:cs="Times New Roman"/>
        </w:rPr>
        <w:t>elektroonilise identiteedi vahend</w:t>
      </w:r>
      <w:r w:rsidRPr="0E95701A" w:rsidR="0049017E">
        <w:rPr>
          <w:rFonts w:cs="Times New Roman"/>
        </w:rPr>
        <w:t xml:space="preserve">i kasutamise </w:t>
      </w:r>
      <w:commentRangeStart w:id="909822924"/>
      <w:r w:rsidRPr="0E95701A" w:rsidR="0049017E">
        <w:rPr>
          <w:rFonts w:cs="Times New Roman"/>
        </w:rPr>
        <w:t>õiguse andmiseks</w:t>
      </w:r>
      <w:commentRangeEnd w:id="909822924"/>
      <w:r>
        <w:rPr>
          <w:rStyle w:val="CommentReference"/>
        </w:rPr>
        <w:commentReference w:id="909822924"/>
      </w:r>
      <w:r w:rsidRPr="0E95701A" w:rsidR="0049017E">
        <w:rPr>
          <w:rFonts w:cs="Times New Roman"/>
        </w:rPr>
        <w:t>“.</w:t>
      </w:r>
    </w:p>
    <w:bookmarkEnd w:id="80"/>
    <w:p w:rsidR="0049017E" w:rsidP="00E055AC" w:rsidRDefault="0049017E" w14:paraId="2BBE670B" w14:textId="77777777">
      <w:pPr>
        <w:contextualSpacing/>
        <w:rPr>
          <w:rFonts w:cs="Times New Roman"/>
          <w:szCs w:val="24"/>
        </w:rPr>
      </w:pPr>
    </w:p>
    <w:p w:rsidRPr="005910A6" w:rsidR="00017495" w:rsidP="00E055AC" w:rsidRDefault="00017495" w14:paraId="442C31AC" w14:textId="5672FE13">
      <w:pPr>
        <w:jc w:val="both"/>
        <w:rPr>
          <w:rFonts w:cs="Times New Roman"/>
          <w:b/>
          <w:bCs/>
          <w:szCs w:val="24"/>
        </w:rPr>
      </w:pPr>
      <w:bookmarkStart w:name="_Hlk216181655" w:id="81"/>
      <w:r w:rsidRPr="005910A6">
        <w:rPr>
          <w:rFonts w:cs="Times New Roman"/>
          <w:b/>
          <w:bCs/>
          <w:szCs w:val="24"/>
        </w:rPr>
        <w:t xml:space="preserve">§ </w:t>
      </w:r>
      <w:r w:rsidR="00D61F9C">
        <w:rPr>
          <w:rFonts w:cs="Times New Roman"/>
          <w:b/>
          <w:bCs/>
          <w:szCs w:val="24"/>
        </w:rPr>
        <w:t>4</w:t>
      </w:r>
      <w:r w:rsidRPr="005910A6">
        <w:rPr>
          <w:rFonts w:cs="Times New Roman"/>
          <w:b/>
          <w:bCs/>
          <w:szCs w:val="24"/>
        </w:rPr>
        <w:t xml:space="preserve">. </w:t>
      </w:r>
      <w:bookmarkStart w:name="_Hlk209530389" w:id="82"/>
      <w:r w:rsidRPr="005910A6">
        <w:rPr>
          <w:rFonts w:cs="Times New Roman"/>
          <w:b/>
          <w:bCs/>
          <w:szCs w:val="24"/>
        </w:rPr>
        <w:t xml:space="preserve">Meresõiduohutuse </w:t>
      </w:r>
      <w:bookmarkEnd w:id="81"/>
      <w:r w:rsidRPr="005910A6">
        <w:rPr>
          <w:rFonts w:cs="Times New Roman"/>
          <w:b/>
          <w:bCs/>
          <w:szCs w:val="24"/>
        </w:rPr>
        <w:t>seaduse § 20 lõike 5</w:t>
      </w:r>
      <w:r w:rsidRPr="005910A6">
        <w:rPr>
          <w:rFonts w:cs="Times New Roman"/>
          <w:b/>
          <w:bCs/>
          <w:szCs w:val="24"/>
          <w:vertAlign w:val="superscript"/>
        </w:rPr>
        <w:t>1</w:t>
      </w:r>
      <w:r w:rsidRPr="005910A6">
        <w:rPr>
          <w:rFonts w:cs="Times New Roman"/>
          <w:b/>
          <w:bCs/>
          <w:szCs w:val="24"/>
        </w:rPr>
        <w:t xml:space="preserve"> punkti 2 muutmine</w:t>
      </w:r>
      <w:bookmarkEnd w:id="82"/>
    </w:p>
    <w:p w:rsidRPr="005910A6" w:rsidR="00017495" w:rsidP="00E055AC" w:rsidRDefault="00017495" w14:paraId="6DF9BD04" w14:textId="77777777">
      <w:pPr>
        <w:jc w:val="both"/>
        <w:rPr>
          <w:rFonts w:cs="Times New Roman"/>
          <w:b/>
          <w:bCs/>
          <w:szCs w:val="24"/>
        </w:rPr>
      </w:pPr>
    </w:p>
    <w:p w:rsidR="00017495" w:rsidP="00E055AC" w:rsidRDefault="00017495" w14:paraId="2C630722" w14:textId="43E80EC8">
      <w:pPr>
        <w:jc w:val="both"/>
        <w:rPr>
          <w:rFonts w:cs="Times New Roman"/>
          <w:color w:val="auto"/>
          <w:szCs w:val="24"/>
        </w:rPr>
      </w:pPr>
      <w:bookmarkStart w:name="_Hlk210133144" w:id="83"/>
      <w:r w:rsidRPr="005910A6">
        <w:rPr>
          <w:rFonts w:cs="Times New Roman"/>
          <w:szCs w:val="24"/>
        </w:rPr>
        <w:t>Meresõiduohutuse seaduse § 20 lõike 5</w:t>
      </w:r>
      <w:r w:rsidRPr="005910A6">
        <w:rPr>
          <w:rFonts w:cs="Times New Roman"/>
          <w:szCs w:val="24"/>
          <w:vertAlign w:val="superscript"/>
        </w:rPr>
        <w:t>1</w:t>
      </w:r>
      <w:r w:rsidRPr="005910A6">
        <w:rPr>
          <w:rFonts w:cs="Times New Roman"/>
          <w:szCs w:val="24"/>
        </w:rPr>
        <w:t xml:space="preserve"> punktis 2 asendatakse sõnad „digitaalne isikutunnis</w:t>
      </w:r>
      <w:r w:rsidR="00525A11">
        <w:rPr>
          <w:rFonts w:cs="Times New Roman"/>
          <w:szCs w:val="24"/>
        </w:rPr>
        <w:t>t</w:t>
      </w:r>
      <w:r w:rsidRPr="005910A6">
        <w:rPr>
          <w:rFonts w:cs="Times New Roman"/>
          <w:szCs w:val="24"/>
        </w:rPr>
        <w:t xml:space="preserve">us“ sõnadega </w:t>
      </w:r>
      <w:r w:rsidRPr="005910A6">
        <w:rPr>
          <w:rFonts w:cs="Times New Roman"/>
          <w:color w:val="auto"/>
          <w:szCs w:val="24"/>
        </w:rPr>
        <w:t>„</w:t>
      </w:r>
      <w:r w:rsidRPr="005910A6" w:rsidR="00A7231E">
        <w:rPr>
          <w:color w:val="auto"/>
        </w:rPr>
        <w:t xml:space="preserve">elektroonilise identiteedi vahendi </w:t>
      </w:r>
      <w:r w:rsidRPr="005910A6">
        <w:rPr>
          <w:rFonts w:cs="Times New Roman"/>
          <w:color w:val="auto"/>
          <w:szCs w:val="24"/>
        </w:rPr>
        <w:t>kasutamise õigus“</w:t>
      </w:r>
      <w:bookmarkEnd w:id="83"/>
      <w:r w:rsidR="004152A6">
        <w:rPr>
          <w:rFonts w:cs="Times New Roman"/>
          <w:color w:val="auto"/>
          <w:szCs w:val="24"/>
        </w:rPr>
        <w:t>.</w:t>
      </w:r>
    </w:p>
    <w:p w:rsidR="00D61F9C" w:rsidP="00E055AC" w:rsidRDefault="00D61F9C" w14:paraId="13DB1AC8" w14:textId="77777777">
      <w:pPr>
        <w:jc w:val="both"/>
        <w:rPr>
          <w:rFonts w:cs="Times New Roman"/>
          <w:color w:val="auto"/>
          <w:szCs w:val="24"/>
        </w:rPr>
      </w:pPr>
    </w:p>
    <w:p w:rsidR="00D61F9C" w:rsidP="0E95701A" w:rsidRDefault="00D61F9C" w14:paraId="5DA25B2B" w14:textId="0B29CD6F">
      <w:pPr>
        <w:spacing/>
        <w:contextualSpacing w:val="1"/>
        <w:rPr>
          <w:rFonts w:cs="Times New Roman"/>
          <w:b w:val="1"/>
          <w:bCs w:val="1"/>
        </w:rPr>
      </w:pPr>
      <w:bookmarkStart w:name="_Hlk216182323" w:id="84"/>
      <w:r w:rsidRPr="0E95701A" w:rsidR="00D61F9C">
        <w:rPr>
          <w:rFonts w:cs="Times New Roman"/>
          <w:b w:val="1"/>
          <w:bCs w:val="1"/>
        </w:rPr>
        <w:t xml:space="preserve">§ </w:t>
      </w:r>
      <w:r w:rsidRPr="0E95701A" w:rsidR="00D61F9C">
        <w:rPr>
          <w:rFonts w:cs="Times New Roman"/>
          <w:b w:val="1"/>
          <w:bCs w:val="1"/>
        </w:rPr>
        <w:t>5</w:t>
      </w:r>
      <w:r w:rsidRPr="0E95701A" w:rsidR="00D61F9C">
        <w:rPr>
          <w:rFonts w:cs="Times New Roman"/>
          <w:b w:val="1"/>
          <w:bCs w:val="1"/>
        </w:rPr>
        <w:t xml:space="preserve">. </w:t>
      </w:r>
      <w:r w:rsidRPr="0E95701A" w:rsidR="00D61F9C">
        <w:rPr>
          <w:rFonts w:cs="Times New Roman"/>
          <w:b w:val="1"/>
          <w:bCs w:val="1"/>
        </w:rPr>
        <w:t xml:space="preserve">Perekonnaseisutoimingute seaduse </w:t>
      </w:r>
      <w:bookmarkStart w:name="_Hlk216185351" w:id="85"/>
      <w:commentRangeStart w:id="549221640"/>
      <w:r w:rsidRPr="0E95701A" w:rsidR="00D61F9C">
        <w:rPr>
          <w:rFonts w:cs="Times New Roman"/>
          <w:b w:val="1"/>
          <w:bCs w:val="1"/>
        </w:rPr>
        <w:t>§ 50 lõike 1</w:t>
      </w:r>
      <w:r w:rsidRPr="0E95701A" w:rsidR="00D61F9C">
        <w:rPr>
          <w:rFonts w:cs="Times New Roman"/>
          <w:b w:val="1"/>
          <w:bCs w:val="1"/>
          <w:vertAlign w:val="superscript"/>
        </w:rPr>
        <w:t>2</w:t>
      </w:r>
      <w:commentRangeEnd w:id="549221640"/>
      <w:r>
        <w:rPr>
          <w:rStyle w:val="CommentReference"/>
        </w:rPr>
        <w:commentReference w:id="549221640"/>
      </w:r>
      <w:r w:rsidRPr="0E95701A" w:rsidR="00D61F9C">
        <w:rPr>
          <w:rFonts w:cs="Times New Roman"/>
          <w:b w:val="1"/>
          <w:bCs w:val="1"/>
        </w:rPr>
        <w:t xml:space="preserve"> </w:t>
      </w:r>
      <w:bookmarkEnd w:id="85"/>
      <w:r w:rsidRPr="0E95701A" w:rsidR="00D61F9C">
        <w:rPr>
          <w:rFonts w:cs="Times New Roman"/>
          <w:b w:val="1"/>
          <w:bCs w:val="1"/>
        </w:rPr>
        <w:t>muutmine</w:t>
      </w:r>
    </w:p>
    <w:p w:rsidRPr="002571F3" w:rsidR="00D61F9C" w:rsidP="00D61F9C" w:rsidRDefault="00D61F9C" w14:paraId="389060AE" w14:textId="77777777">
      <w:pPr>
        <w:contextualSpacing/>
        <w:rPr>
          <w:rFonts w:cs="Times New Roman"/>
          <w:szCs w:val="24"/>
        </w:rPr>
      </w:pPr>
    </w:p>
    <w:p w:rsidRPr="00D61F9C" w:rsidR="00D61F9C" w:rsidP="00E055AC" w:rsidRDefault="00D61F9C" w14:paraId="1002FCA1" w14:textId="5ED30672">
      <w:pPr>
        <w:contextualSpacing/>
        <w:jc w:val="both"/>
        <w:rPr>
          <w:rFonts w:cs="Times New Roman"/>
          <w:szCs w:val="24"/>
        </w:rPr>
      </w:pPr>
      <w:r>
        <w:rPr>
          <w:rFonts w:cs="Times New Roman"/>
          <w:szCs w:val="24"/>
        </w:rPr>
        <w:t>Perekonnaseisutoimingute seaduse § 50 lõikes 1</w:t>
      </w:r>
      <w:r w:rsidRPr="002571F3">
        <w:rPr>
          <w:rFonts w:cs="Times New Roman"/>
          <w:szCs w:val="24"/>
          <w:vertAlign w:val="superscript"/>
        </w:rPr>
        <w:t>2</w:t>
      </w:r>
      <w:r>
        <w:rPr>
          <w:rFonts w:cs="Times New Roman"/>
          <w:szCs w:val="24"/>
        </w:rPr>
        <w:t xml:space="preserve"> asendatakse sõnad „</w:t>
      </w:r>
      <w:r w:rsidRPr="002571F3">
        <w:rPr>
          <w:rFonts w:cs="Times New Roman"/>
          <w:szCs w:val="24"/>
        </w:rPr>
        <w:t>digitaalne isikutunnistus</w:t>
      </w:r>
      <w:r>
        <w:rPr>
          <w:rFonts w:cs="Times New Roman"/>
          <w:szCs w:val="24"/>
        </w:rPr>
        <w:t>“ sõnadega „</w:t>
      </w:r>
      <w:r w:rsidRPr="002571F3">
        <w:rPr>
          <w:rFonts w:cs="Times New Roman"/>
          <w:szCs w:val="24"/>
        </w:rPr>
        <w:t>elektroonilise identiteedi vahend</w:t>
      </w:r>
      <w:r>
        <w:rPr>
          <w:rFonts w:cs="Times New Roman"/>
          <w:szCs w:val="24"/>
        </w:rPr>
        <w:t>i kasutamise õigus“.</w:t>
      </w:r>
      <w:bookmarkEnd w:id="84"/>
    </w:p>
    <w:p w:rsidR="00D34A49" w:rsidP="00E055AC" w:rsidRDefault="00D34A49" w14:paraId="099D80B7" w14:textId="77777777">
      <w:pPr>
        <w:jc w:val="both"/>
        <w:rPr>
          <w:rFonts w:cs="Times New Roman"/>
          <w:color w:val="auto"/>
          <w:szCs w:val="24"/>
        </w:rPr>
      </w:pPr>
    </w:p>
    <w:p w:rsidR="00D34A49" w:rsidP="00E055AC" w:rsidRDefault="00D34A49" w14:paraId="7A1277D3" w14:textId="2A2726B9">
      <w:pPr>
        <w:jc w:val="both"/>
        <w:rPr>
          <w:rFonts w:cs="Times New Roman"/>
          <w:b/>
          <w:bCs/>
          <w:color w:val="auto"/>
          <w:szCs w:val="24"/>
        </w:rPr>
      </w:pPr>
      <w:r w:rsidRPr="005910A6">
        <w:rPr>
          <w:rFonts w:cs="Times New Roman"/>
          <w:b/>
          <w:bCs/>
          <w:color w:val="auto"/>
          <w:szCs w:val="24"/>
        </w:rPr>
        <w:t xml:space="preserve">§ </w:t>
      </w:r>
      <w:r w:rsidR="0049017E">
        <w:rPr>
          <w:rFonts w:cs="Times New Roman"/>
          <w:b/>
          <w:bCs/>
          <w:color w:val="auto"/>
          <w:szCs w:val="24"/>
        </w:rPr>
        <w:t>6</w:t>
      </w:r>
      <w:r w:rsidRPr="005910A6">
        <w:rPr>
          <w:rFonts w:cs="Times New Roman"/>
          <w:b/>
          <w:bCs/>
          <w:color w:val="auto"/>
          <w:szCs w:val="24"/>
        </w:rPr>
        <w:t>. Rah</w:t>
      </w:r>
      <w:r w:rsidRPr="00D34A49">
        <w:rPr>
          <w:rFonts w:cs="Times New Roman"/>
          <w:b/>
          <w:bCs/>
          <w:color w:val="auto"/>
          <w:szCs w:val="24"/>
        </w:rPr>
        <w:t>apesu ja terrorismi rahastamise tõkestamise seadus</w:t>
      </w:r>
      <w:r>
        <w:rPr>
          <w:rFonts w:cs="Times New Roman"/>
          <w:b/>
          <w:bCs/>
          <w:color w:val="auto"/>
          <w:szCs w:val="24"/>
        </w:rPr>
        <w:t>e muutmine</w:t>
      </w:r>
    </w:p>
    <w:p w:rsidRPr="002E6700" w:rsidR="00D34A49" w:rsidP="00E055AC" w:rsidRDefault="00D34A49" w14:paraId="7273167A" w14:textId="77777777">
      <w:pPr>
        <w:jc w:val="both"/>
        <w:rPr>
          <w:rFonts w:cs="Times New Roman"/>
          <w:color w:val="auto"/>
          <w:szCs w:val="24"/>
        </w:rPr>
      </w:pPr>
    </w:p>
    <w:p w:rsidR="001C19A7" w:rsidP="00E055AC" w:rsidRDefault="00830FF9" w14:paraId="75582DE5" w14:textId="4424AD27">
      <w:pPr>
        <w:jc w:val="both"/>
        <w:rPr>
          <w:rFonts w:cs="Times New Roman"/>
          <w:color w:val="auto"/>
          <w:szCs w:val="24"/>
        </w:rPr>
      </w:pPr>
      <w:r w:rsidRPr="00830FF9">
        <w:rPr>
          <w:rFonts w:cs="Times New Roman"/>
          <w:color w:val="auto"/>
          <w:szCs w:val="24"/>
        </w:rPr>
        <w:t>R</w:t>
      </w:r>
      <w:r>
        <w:rPr>
          <w:rFonts w:cs="Times New Roman"/>
          <w:color w:val="auto"/>
          <w:szCs w:val="24"/>
        </w:rPr>
        <w:t>ahapesu ja terrorismi rahastamise tõkestamise s</w:t>
      </w:r>
      <w:r w:rsidRPr="00830FF9">
        <w:rPr>
          <w:rFonts w:cs="Times New Roman"/>
          <w:color w:val="auto"/>
          <w:szCs w:val="24"/>
        </w:rPr>
        <w:t>eaduses tehakse järgmised muudatused:</w:t>
      </w:r>
    </w:p>
    <w:p w:rsidR="00830FF9" w:rsidP="00E055AC" w:rsidRDefault="00830FF9" w14:paraId="5FCE31A1" w14:textId="77777777">
      <w:pPr>
        <w:jc w:val="both"/>
        <w:rPr>
          <w:rFonts w:cs="Times New Roman"/>
          <w:color w:val="auto"/>
          <w:szCs w:val="24"/>
        </w:rPr>
      </w:pPr>
    </w:p>
    <w:p w:rsidR="00830FF9" w:rsidP="00E055AC" w:rsidRDefault="00830FF9" w14:paraId="393EE67E" w14:textId="55937CF6">
      <w:pPr>
        <w:jc w:val="both"/>
        <w:rPr>
          <w:rFonts w:cs="Times New Roman"/>
          <w:color w:val="auto"/>
          <w:szCs w:val="24"/>
        </w:rPr>
      </w:pPr>
      <w:r w:rsidRPr="002E7DE4">
        <w:rPr>
          <w:rFonts w:cs="Times New Roman"/>
          <w:b/>
          <w:bCs/>
          <w:color w:val="auto"/>
          <w:szCs w:val="24"/>
        </w:rPr>
        <w:t>1)</w:t>
      </w:r>
      <w:r>
        <w:rPr>
          <w:rFonts w:cs="Times New Roman"/>
          <w:color w:val="auto"/>
          <w:szCs w:val="24"/>
        </w:rPr>
        <w:t xml:space="preserve"> paragrahvi 31 lõikes 4 asendatakse sõnad „</w:t>
      </w:r>
      <w:r w:rsidRPr="00830FF9">
        <w:rPr>
          <w:rFonts w:cs="Times New Roman"/>
          <w:color w:val="auto"/>
          <w:szCs w:val="24"/>
        </w:rPr>
        <w:t>digitaalset isikutunnistust</w:t>
      </w:r>
      <w:r>
        <w:rPr>
          <w:rFonts w:cs="Times New Roman"/>
          <w:color w:val="auto"/>
          <w:szCs w:val="24"/>
        </w:rPr>
        <w:t>“ sõnadega „</w:t>
      </w:r>
      <w:r w:rsidRPr="00830FF9">
        <w:rPr>
          <w:rFonts w:cs="Times New Roman"/>
          <w:color w:val="auto"/>
          <w:szCs w:val="24"/>
        </w:rPr>
        <w:t>elektroonilise identiteedi vahendi</w:t>
      </w:r>
      <w:r>
        <w:rPr>
          <w:rFonts w:cs="Times New Roman"/>
          <w:color w:val="auto"/>
          <w:szCs w:val="24"/>
        </w:rPr>
        <w:t>t“;</w:t>
      </w:r>
    </w:p>
    <w:p w:rsidR="00830FF9" w:rsidP="00E055AC" w:rsidRDefault="00830FF9" w14:paraId="75A66E6A" w14:textId="77777777">
      <w:pPr>
        <w:jc w:val="both"/>
        <w:rPr>
          <w:rFonts w:cs="Times New Roman"/>
          <w:color w:val="auto"/>
          <w:szCs w:val="24"/>
        </w:rPr>
      </w:pPr>
    </w:p>
    <w:p w:rsidR="00830FF9" w:rsidP="00E055AC" w:rsidRDefault="00830FF9" w14:paraId="2F376CD3" w14:textId="77777777">
      <w:pPr>
        <w:jc w:val="both"/>
        <w:rPr>
          <w:rFonts w:cs="Times New Roman"/>
          <w:color w:val="auto"/>
          <w:szCs w:val="24"/>
        </w:rPr>
      </w:pPr>
      <w:r w:rsidRPr="002E7DE4">
        <w:rPr>
          <w:rFonts w:cs="Times New Roman"/>
          <w:b/>
          <w:bCs/>
          <w:color w:val="auto"/>
          <w:szCs w:val="24"/>
        </w:rPr>
        <w:t>2)</w:t>
      </w:r>
      <w:r>
        <w:rPr>
          <w:rFonts w:cs="Times New Roman"/>
          <w:color w:val="auto"/>
          <w:szCs w:val="24"/>
        </w:rPr>
        <w:t xml:space="preserve"> paragrahvi 43 lõike 2 punkt 1 muudetakse ja sõnastatakse järgmiselt:</w:t>
      </w:r>
    </w:p>
    <w:p w:rsidR="00830FF9" w:rsidP="00E055AC" w:rsidRDefault="00830FF9" w14:paraId="2493A03E" w14:textId="77777777">
      <w:pPr>
        <w:jc w:val="both"/>
        <w:rPr>
          <w:rFonts w:cs="Times New Roman"/>
          <w:color w:val="auto"/>
          <w:szCs w:val="24"/>
        </w:rPr>
      </w:pPr>
    </w:p>
    <w:p w:rsidR="00830FF9" w:rsidP="0E95701A" w:rsidRDefault="00830FF9" w14:paraId="0BCA55D6" w14:textId="7D0BC5E0">
      <w:pPr>
        <w:jc w:val="both"/>
        <w:rPr>
          <w:rFonts w:cs="Times New Roman"/>
          <w:color w:val="auto"/>
        </w:rPr>
      </w:pPr>
      <w:r w:rsidRPr="0E95701A" w:rsidR="00830FF9">
        <w:rPr>
          <w:rFonts w:cs="Times New Roman"/>
          <w:color w:val="auto"/>
        </w:rPr>
        <w:t>„1)</w:t>
      </w:r>
      <w:r w:rsidRPr="0E95701A" w:rsidR="00830FF9">
        <w:rPr>
          <w:rFonts w:cs="Times New Roman"/>
          <w:color w:val="auto"/>
        </w:rPr>
        <w:t> kui isiku e-residendi elektroonilise identiteedi vahendi kasutamise õiguse andmise</w:t>
      </w:r>
      <w:r w:rsidRPr="0E95701A" w:rsidR="00FE676E">
        <w:rPr>
          <w:rFonts w:cs="Times New Roman"/>
          <w:color w:val="auto"/>
        </w:rPr>
        <w:t>st</w:t>
      </w:r>
      <w:r w:rsidRPr="0E95701A" w:rsidR="00830FF9">
        <w:rPr>
          <w:rFonts w:cs="Times New Roman"/>
          <w:color w:val="auto"/>
        </w:rPr>
        <w:t xml:space="preserve"> keeldutakse või see tunnistatakse kehtetuks isikut tõendavate dokumentide seaduse </w:t>
      </w:r>
      <w:commentRangeStart w:id="1803326545"/>
      <w:r w:rsidRPr="0E95701A" w:rsidR="00830FF9">
        <w:rPr>
          <w:rFonts w:cs="Times New Roman"/>
          <w:color w:val="auto"/>
        </w:rPr>
        <w:t>§ </w:t>
      </w:r>
      <w:r w:rsidRPr="0E95701A" w:rsidR="002E7DE4">
        <w:rPr>
          <w:rFonts w:cs="Times New Roman"/>
          <w:color w:val="auto"/>
        </w:rPr>
        <w:t>34</w:t>
      </w:r>
      <w:r w:rsidRPr="0E95701A" w:rsidR="002E7DE4">
        <w:rPr>
          <w:rFonts w:cs="Times New Roman"/>
          <w:color w:val="auto"/>
          <w:vertAlign w:val="superscript"/>
        </w:rPr>
        <w:t>7</w:t>
      </w:r>
      <w:r w:rsidRPr="0E95701A" w:rsidR="00830FF9">
        <w:rPr>
          <w:rFonts w:cs="Times New Roman"/>
          <w:color w:val="auto"/>
        </w:rPr>
        <w:t> lõikes </w:t>
      </w:r>
      <w:r w:rsidRPr="0E95701A" w:rsidR="002E7DE4">
        <w:rPr>
          <w:rFonts w:cs="Times New Roman"/>
          <w:color w:val="auto"/>
        </w:rPr>
        <w:t>4</w:t>
      </w:r>
      <w:r w:rsidRPr="0E95701A" w:rsidR="00830FF9">
        <w:rPr>
          <w:rFonts w:cs="Times New Roman"/>
          <w:color w:val="auto"/>
        </w:rPr>
        <w:t xml:space="preserve"> või </w:t>
      </w:r>
      <w:r w:rsidRPr="0E95701A" w:rsidR="002E7DE4">
        <w:rPr>
          <w:rFonts w:cs="Times New Roman"/>
          <w:color w:val="auto"/>
        </w:rPr>
        <w:t>5</w:t>
      </w:r>
      <w:r w:rsidRPr="0E95701A" w:rsidR="00830FF9">
        <w:rPr>
          <w:rFonts w:cs="Times New Roman"/>
          <w:color w:val="auto"/>
        </w:rPr>
        <w:t xml:space="preserve"> </w:t>
      </w:r>
      <w:commentRangeEnd w:id="1803326545"/>
      <w:r>
        <w:rPr>
          <w:rStyle w:val="CommentReference"/>
        </w:rPr>
        <w:commentReference w:id="1803326545"/>
      </w:r>
      <w:r w:rsidRPr="0E95701A" w:rsidR="00830FF9">
        <w:rPr>
          <w:rFonts w:cs="Times New Roman"/>
          <w:color w:val="auto"/>
        </w:rPr>
        <w:t>sätestatud alusel.</w:t>
      </w:r>
      <w:r w:rsidRPr="0E95701A" w:rsidR="00830FF9">
        <w:rPr>
          <w:rFonts w:cs="Times New Roman"/>
          <w:color w:val="auto"/>
        </w:rPr>
        <w:t>“</w:t>
      </w:r>
      <w:r w:rsidRPr="0E95701A" w:rsidR="002E7DE4">
        <w:rPr>
          <w:rFonts w:cs="Times New Roman"/>
          <w:color w:val="auto"/>
        </w:rPr>
        <w:t>;</w:t>
      </w:r>
    </w:p>
    <w:p w:rsidR="002E7DE4" w:rsidP="00E055AC" w:rsidRDefault="002E7DE4" w14:paraId="1CEB4CAD" w14:textId="77777777">
      <w:pPr>
        <w:jc w:val="both"/>
        <w:rPr>
          <w:rFonts w:cs="Times New Roman"/>
          <w:color w:val="auto"/>
          <w:szCs w:val="24"/>
        </w:rPr>
      </w:pPr>
    </w:p>
    <w:p w:rsidR="002E7DE4" w:rsidP="00E055AC" w:rsidRDefault="002E7DE4" w14:paraId="55D87583" w14:textId="6B72CE75">
      <w:pPr>
        <w:jc w:val="both"/>
        <w:rPr>
          <w:rFonts w:cs="Times New Roman"/>
          <w:color w:val="auto"/>
          <w:szCs w:val="24"/>
        </w:rPr>
      </w:pPr>
      <w:r w:rsidRPr="002E7DE4">
        <w:rPr>
          <w:rFonts w:cs="Times New Roman"/>
          <w:b/>
          <w:bCs/>
          <w:color w:val="auto"/>
          <w:szCs w:val="24"/>
        </w:rPr>
        <w:t>3)</w:t>
      </w:r>
      <w:r>
        <w:rPr>
          <w:rFonts w:cs="Times New Roman"/>
          <w:color w:val="auto"/>
          <w:szCs w:val="24"/>
        </w:rPr>
        <w:t xml:space="preserve"> paragrahvi 60 lõikes 5</w:t>
      </w:r>
      <w:r w:rsidRPr="002E7DE4">
        <w:rPr>
          <w:rFonts w:cs="Times New Roman"/>
          <w:color w:val="auto"/>
          <w:szCs w:val="24"/>
          <w:vertAlign w:val="superscript"/>
        </w:rPr>
        <w:t>1</w:t>
      </w:r>
      <w:r>
        <w:rPr>
          <w:rFonts w:cs="Times New Roman"/>
          <w:color w:val="auto"/>
          <w:szCs w:val="24"/>
        </w:rPr>
        <w:t xml:space="preserve"> asendatakse sõnad „</w:t>
      </w:r>
      <w:r w:rsidRPr="00FE676E" w:rsidR="00FE676E">
        <w:rPr>
          <w:rFonts w:cs="Times New Roman"/>
          <w:color w:val="auto"/>
          <w:szCs w:val="24"/>
        </w:rPr>
        <w:t>digitaalse isikutunnistuse väljaandmise, kehtivuse peatamise</w:t>
      </w:r>
      <w:r>
        <w:rPr>
          <w:rFonts w:cs="Times New Roman"/>
          <w:color w:val="auto"/>
          <w:szCs w:val="24"/>
        </w:rPr>
        <w:t>“ sõnadega „</w:t>
      </w:r>
      <w:bookmarkStart w:name="_Hlk216182144" w:id="86"/>
      <w:r w:rsidRPr="002E7DE4">
        <w:rPr>
          <w:rFonts w:cs="Times New Roman"/>
          <w:color w:val="auto"/>
          <w:szCs w:val="24"/>
        </w:rPr>
        <w:t>elektroonilise identiteedi vahendi kasutamise õiguse andmise</w:t>
      </w:r>
      <w:bookmarkEnd w:id="86"/>
      <w:r>
        <w:rPr>
          <w:rFonts w:cs="Times New Roman"/>
          <w:color w:val="auto"/>
          <w:szCs w:val="24"/>
        </w:rPr>
        <w:t>“.</w:t>
      </w:r>
    </w:p>
    <w:p w:rsidRPr="005910A6" w:rsidR="00830FF9" w:rsidP="00E055AC" w:rsidRDefault="00830FF9" w14:paraId="77EF0516" w14:textId="77777777">
      <w:pPr>
        <w:jc w:val="both"/>
        <w:rPr>
          <w:rFonts w:cs="Times New Roman"/>
          <w:color w:val="auto"/>
          <w:szCs w:val="24"/>
        </w:rPr>
      </w:pPr>
    </w:p>
    <w:p w:rsidRPr="005910A6" w:rsidR="001C19A7" w:rsidP="00E055AC" w:rsidRDefault="001C19A7" w14:paraId="7084578A" w14:textId="53F68E3E">
      <w:pPr>
        <w:jc w:val="both"/>
        <w:rPr>
          <w:rFonts w:cs="Times New Roman"/>
          <w:b/>
          <w:bCs/>
          <w:color w:val="auto"/>
          <w:szCs w:val="24"/>
        </w:rPr>
      </w:pPr>
      <w:r w:rsidRPr="005910A6">
        <w:rPr>
          <w:rFonts w:cs="Times New Roman"/>
          <w:b/>
          <w:bCs/>
          <w:color w:val="auto"/>
          <w:szCs w:val="24"/>
        </w:rPr>
        <w:t xml:space="preserve">§ </w:t>
      </w:r>
      <w:r w:rsidR="0049017E">
        <w:rPr>
          <w:rFonts w:cs="Times New Roman"/>
          <w:b/>
          <w:bCs/>
          <w:color w:val="auto"/>
          <w:szCs w:val="24"/>
        </w:rPr>
        <w:t>7</w:t>
      </w:r>
      <w:r w:rsidRPr="005910A6">
        <w:rPr>
          <w:rFonts w:cs="Times New Roman"/>
          <w:b/>
          <w:bCs/>
          <w:color w:val="auto"/>
          <w:szCs w:val="24"/>
        </w:rPr>
        <w:t xml:space="preserve">. </w:t>
      </w:r>
      <w:bookmarkStart w:name="_Hlk209530450" w:id="87"/>
      <w:r w:rsidRPr="005910A6">
        <w:rPr>
          <w:rFonts w:cs="Times New Roman"/>
          <w:b/>
          <w:bCs/>
          <w:color w:val="auto"/>
          <w:szCs w:val="24"/>
        </w:rPr>
        <w:t>Rahvastikuregistri seaduse § 22 lõike 1 punkti 9 muutmine</w:t>
      </w:r>
      <w:bookmarkEnd w:id="87"/>
    </w:p>
    <w:p w:rsidRPr="005910A6" w:rsidR="001C19A7" w:rsidP="00E055AC" w:rsidRDefault="001C19A7" w14:paraId="66F7ABE8" w14:textId="77777777">
      <w:pPr>
        <w:jc w:val="both"/>
        <w:rPr>
          <w:rFonts w:cs="Times New Roman"/>
          <w:color w:val="auto"/>
          <w:szCs w:val="24"/>
        </w:rPr>
      </w:pPr>
    </w:p>
    <w:p w:rsidRPr="005910A6" w:rsidR="001C19A7" w:rsidP="0E95701A" w:rsidRDefault="001C19A7" w14:paraId="51C69093" w14:textId="347C7E6A">
      <w:pPr>
        <w:jc w:val="both"/>
        <w:rPr>
          <w:rFonts w:cs="Times New Roman"/>
          <w:color w:val="auto"/>
        </w:rPr>
      </w:pPr>
      <w:r w:rsidRPr="0E95701A" w:rsidR="001C19A7">
        <w:rPr>
          <w:rFonts w:cs="Times New Roman"/>
          <w:color w:val="auto"/>
        </w:rPr>
        <w:t>Rahvastikuregistri seaduse § 22 lõike 1 punkt 9 muudetakse ja sõnastataks</w:t>
      </w:r>
      <w:commentRangeStart w:id="361660259"/>
      <w:ins w:author="Johanna Maria Kosk - JUSTDIGI" w:date="2026-01-14T11:47:35.338Z" w:id="1757850892">
        <w:r w:rsidRPr="0E95701A" w:rsidR="255A7559">
          <w:rPr>
            <w:rFonts w:cs="Times New Roman"/>
            <w:color w:val="auto"/>
          </w:rPr>
          <w:t>e</w:t>
        </w:r>
      </w:ins>
      <w:r w:rsidRPr="0E95701A" w:rsidR="001C19A7">
        <w:rPr>
          <w:rFonts w:cs="Times New Roman"/>
          <w:color w:val="auto"/>
        </w:rPr>
        <w:t xml:space="preserve"> </w:t>
      </w:r>
      <w:commentRangeEnd w:id="361660259"/>
      <w:r>
        <w:rPr>
          <w:rStyle w:val="CommentReference"/>
        </w:rPr>
        <w:commentReference w:id="361660259"/>
      </w:r>
      <w:r w:rsidRPr="0E95701A" w:rsidR="001C19A7">
        <w:rPr>
          <w:rFonts w:cs="Times New Roman"/>
          <w:color w:val="auto"/>
        </w:rPr>
        <w:t>järgmiselt:</w:t>
      </w:r>
    </w:p>
    <w:p w:rsidRPr="005910A6" w:rsidR="001C19A7" w:rsidP="00E055AC" w:rsidRDefault="001C19A7" w14:paraId="5E0CE3E9" w14:textId="77777777">
      <w:pPr>
        <w:jc w:val="both"/>
        <w:rPr>
          <w:rFonts w:cs="Times New Roman"/>
          <w:color w:val="auto"/>
          <w:szCs w:val="24"/>
        </w:rPr>
      </w:pPr>
    </w:p>
    <w:p w:rsidRPr="005910A6" w:rsidR="001C19A7" w:rsidP="00E055AC" w:rsidRDefault="001C19A7" w14:paraId="4E56C6FE" w14:textId="06DDE0B3">
      <w:pPr>
        <w:jc w:val="both"/>
        <w:rPr>
          <w:rFonts w:eastAsia="Calibri" w:cs="Times New Roman"/>
          <w:color w:val="auto"/>
          <w:szCs w:val="24"/>
        </w:rPr>
      </w:pPr>
      <w:r w:rsidRPr="005910A6">
        <w:rPr>
          <w:rFonts w:cs="Times New Roman"/>
          <w:color w:val="auto"/>
          <w:szCs w:val="24"/>
        </w:rPr>
        <w:t xml:space="preserve">„9) </w:t>
      </w:r>
      <w:bookmarkStart w:name="_Hlk210133874" w:id="88"/>
      <w:r w:rsidRPr="005910A6">
        <w:rPr>
          <w:rFonts w:cs="Times New Roman"/>
          <w:color w:val="auto"/>
          <w:szCs w:val="24"/>
        </w:rPr>
        <w:t xml:space="preserve">teade </w:t>
      </w:r>
      <w:bookmarkStart w:name="_Hlk216180754" w:id="89"/>
      <w:r w:rsidRPr="005910A6">
        <w:rPr>
          <w:rFonts w:cs="Times New Roman"/>
          <w:color w:val="auto"/>
          <w:szCs w:val="24"/>
        </w:rPr>
        <w:t>e-residen</w:t>
      </w:r>
      <w:r w:rsidRPr="005910A6" w:rsidR="002F0DFB">
        <w:rPr>
          <w:rFonts w:cs="Times New Roman"/>
          <w:color w:val="auto"/>
          <w:szCs w:val="24"/>
        </w:rPr>
        <w:t xml:space="preserve">di </w:t>
      </w:r>
      <w:r w:rsidRPr="005910A6" w:rsidR="00A7231E">
        <w:rPr>
          <w:color w:val="auto"/>
        </w:rPr>
        <w:t xml:space="preserve">elektroonilise identiteedi vahendi </w:t>
      </w:r>
      <w:bookmarkEnd w:id="89"/>
      <w:r w:rsidRPr="005910A6" w:rsidR="002F0DFB">
        <w:rPr>
          <w:rFonts w:cs="Times New Roman"/>
          <w:color w:val="auto"/>
          <w:szCs w:val="24"/>
        </w:rPr>
        <w:t xml:space="preserve">kasutamise </w:t>
      </w:r>
      <w:r w:rsidRPr="005910A6">
        <w:rPr>
          <w:rFonts w:cs="Times New Roman"/>
          <w:szCs w:val="24"/>
        </w:rPr>
        <w:t xml:space="preserve">õiguse </w:t>
      </w:r>
      <w:r w:rsidRPr="005910A6" w:rsidR="002F0DFB">
        <w:rPr>
          <w:rFonts w:cs="Times New Roman"/>
          <w:szCs w:val="24"/>
        </w:rPr>
        <w:t xml:space="preserve">andmise </w:t>
      </w:r>
      <w:r w:rsidRPr="005910A6">
        <w:rPr>
          <w:rFonts w:cs="Times New Roman"/>
          <w:szCs w:val="24"/>
        </w:rPr>
        <w:t>kohta</w:t>
      </w:r>
      <w:bookmarkEnd w:id="88"/>
      <w:r w:rsidRPr="005910A6">
        <w:rPr>
          <w:rFonts w:cs="Times New Roman"/>
          <w:szCs w:val="24"/>
        </w:rPr>
        <w:t>;“</w:t>
      </w:r>
      <w:r w:rsidR="002E6700">
        <w:rPr>
          <w:rFonts w:cs="Times New Roman"/>
          <w:szCs w:val="24"/>
        </w:rPr>
        <w:t>.</w:t>
      </w:r>
    </w:p>
    <w:p w:rsidRPr="005910A6" w:rsidR="00017495" w:rsidP="00E055AC" w:rsidRDefault="00017495" w14:paraId="0F98505C" w14:textId="77777777">
      <w:pPr>
        <w:jc w:val="both"/>
        <w:rPr>
          <w:rFonts w:eastAsia="Calibri" w:cs="Times New Roman"/>
          <w:color w:val="auto"/>
          <w:szCs w:val="24"/>
        </w:rPr>
      </w:pPr>
    </w:p>
    <w:p w:rsidRPr="005910A6" w:rsidR="002C72D9" w:rsidP="00E055AC" w:rsidRDefault="002C72D9" w14:paraId="0D96703E" w14:textId="23F1708B">
      <w:pPr>
        <w:rPr>
          <w:rFonts w:eastAsia="Calibri" w:cs="Times New Roman"/>
          <w:b/>
          <w:bCs/>
          <w:color w:val="auto"/>
          <w:szCs w:val="24"/>
        </w:rPr>
      </w:pPr>
      <w:r w:rsidRPr="005910A6">
        <w:rPr>
          <w:rFonts w:eastAsia="Calibri" w:cs="Times New Roman"/>
          <w:b/>
          <w:bCs/>
          <w:color w:val="auto"/>
          <w:szCs w:val="24"/>
        </w:rPr>
        <w:t xml:space="preserve">§ </w:t>
      </w:r>
      <w:r w:rsidR="0049017E">
        <w:rPr>
          <w:rFonts w:eastAsia="Calibri" w:cs="Times New Roman"/>
          <w:b/>
          <w:bCs/>
          <w:color w:val="auto"/>
          <w:szCs w:val="24"/>
        </w:rPr>
        <w:t>8</w:t>
      </w:r>
      <w:r w:rsidRPr="005910A6">
        <w:rPr>
          <w:rFonts w:eastAsia="Calibri" w:cs="Times New Roman"/>
          <w:b/>
          <w:bCs/>
          <w:color w:val="auto"/>
          <w:szCs w:val="24"/>
        </w:rPr>
        <w:t xml:space="preserve">. </w:t>
      </w:r>
      <w:bookmarkStart w:name="_Hlk209530497" w:id="90"/>
      <w:r w:rsidRPr="005910A6">
        <w:rPr>
          <w:rFonts w:eastAsia="Calibri" w:cs="Times New Roman"/>
          <w:b/>
          <w:bCs/>
          <w:color w:val="auto"/>
          <w:szCs w:val="24"/>
        </w:rPr>
        <w:t>Riigilõivuseaduse muutmine</w:t>
      </w:r>
      <w:bookmarkEnd w:id="90"/>
    </w:p>
    <w:p w:rsidRPr="005910A6" w:rsidR="002C72D9" w:rsidP="00E055AC" w:rsidRDefault="002C72D9" w14:paraId="5F5CB1F8" w14:textId="77777777">
      <w:pPr>
        <w:rPr>
          <w:rFonts w:eastAsia="Calibri" w:cs="Times New Roman"/>
          <w:color w:val="auto"/>
          <w:szCs w:val="24"/>
        </w:rPr>
      </w:pPr>
    </w:p>
    <w:p w:rsidRPr="005910A6" w:rsidR="002C72D9" w:rsidP="00E055AC" w:rsidRDefault="002C72D9" w14:paraId="66B374D8" w14:textId="53B0BD33">
      <w:pPr>
        <w:jc w:val="both"/>
        <w:rPr>
          <w:rFonts w:eastAsia="Calibri" w:cs="Times New Roman"/>
          <w:color w:val="auto"/>
          <w:szCs w:val="24"/>
        </w:rPr>
      </w:pPr>
      <w:r w:rsidRPr="005910A6">
        <w:rPr>
          <w:rFonts w:eastAsia="Calibri" w:cs="Times New Roman"/>
          <w:color w:val="auto"/>
          <w:szCs w:val="24"/>
        </w:rPr>
        <w:t>Riigilõivuseaduses tehakse järgmised muudatused:</w:t>
      </w:r>
    </w:p>
    <w:p w:rsidRPr="005910A6" w:rsidR="002C72D9" w:rsidP="00E055AC" w:rsidRDefault="002C72D9" w14:paraId="6A1BE7A9" w14:textId="77777777">
      <w:pPr>
        <w:jc w:val="both"/>
        <w:rPr>
          <w:rFonts w:eastAsia="Calibri" w:cs="Times New Roman"/>
          <w:color w:val="auto"/>
          <w:szCs w:val="24"/>
        </w:rPr>
      </w:pPr>
    </w:p>
    <w:p w:rsidR="002C72D9" w:rsidP="0E95701A" w:rsidRDefault="002C72D9" w14:paraId="33513302" w14:textId="2AD4BEF0">
      <w:pPr>
        <w:jc w:val="both"/>
        <w:rPr>
          <w:rFonts w:eastAsia="Calibri" w:cs="Times New Roman"/>
          <w:color w:val="auto"/>
        </w:rPr>
      </w:pPr>
      <w:r w:rsidRPr="0E95701A" w:rsidR="002C72D9">
        <w:rPr>
          <w:rFonts w:eastAsia="Calibri" w:cs="Times New Roman"/>
          <w:b w:val="1"/>
          <w:bCs w:val="1"/>
          <w:color w:val="auto"/>
        </w:rPr>
        <w:t>1)</w:t>
      </w:r>
      <w:r w:rsidRPr="0E95701A" w:rsidR="002C72D9">
        <w:rPr>
          <w:rFonts w:eastAsia="Calibri" w:cs="Times New Roman"/>
          <w:color w:val="auto"/>
        </w:rPr>
        <w:t xml:space="preserve"> </w:t>
      </w:r>
      <w:bookmarkStart w:name="_Hlk210133965" w:id="91"/>
      <w:r w:rsidRPr="0E95701A" w:rsidR="002C72D9">
        <w:rPr>
          <w:rFonts w:eastAsia="Calibri" w:cs="Times New Roman"/>
          <w:color w:val="auto"/>
        </w:rPr>
        <w:t>paragrahvi 15</w:t>
      </w:r>
      <w:r w:rsidRPr="0E95701A" w:rsidR="002C72D9">
        <w:rPr>
          <w:rFonts w:eastAsia="Calibri" w:cs="Times New Roman"/>
          <w:color w:val="auto"/>
          <w:vertAlign w:val="superscript"/>
        </w:rPr>
        <w:t>1</w:t>
      </w:r>
      <w:r w:rsidRPr="0E95701A" w:rsidR="002C72D9">
        <w:rPr>
          <w:rFonts w:eastAsia="Calibri" w:cs="Times New Roman"/>
          <w:color w:val="auto"/>
        </w:rPr>
        <w:t xml:space="preserve"> punktis 1 ja </w:t>
      </w:r>
      <w:r w:rsidRPr="0E95701A" w:rsidR="002C72D9">
        <w:rPr>
          <w:rFonts w:eastAsia="Calibri" w:cs="Times New Roman"/>
          <w:color w:val="auto"/>
        </w:rPr>
        <w:t>§ 272 lõikes 6</w:t>
      </w:r>
      <w:r w:rsidRPr="0E95701A" w:rsidR="002C72D9">
        <w:rPr>
          <w:rFonts w:eastAsia="Calibri" w:cs="Times New Roman"/>
          <w:color w:val="auto"/>
        </w:rPr>
        <w:t xml:space="preserve"> </w:t>
      </w:r>
      <w:bookmarkEnd w:id="91"/>
      <w:r w:rsidRPr="0E95701A" w:rsidR="002C72D9">
        <w:rPr>
          <w:rFonts w:eastAsia="Calibri" w:cs="Times New Roman"/>
          <w:color w:val="auto"/>
        </w:rPr>
        <w:t>asendatakse sõnad „</w:t>
      </w:r>
      <w:r w:rsidRPr="0E95701A" w:rsidR="00A7231E">
        <w:rPr>
          <w:rFonts w:eastAsia="Calibri" w:cs="Times New Roman"/>
          <w:color w:val="auto"/>
        </w:rPr>
        <w:t xml:space="preserve">digitaalse </w:t>
      </w:r>
      <w:r w:rsidRPr="0E95701A" w:rsidR="002C72D9">
        <w:rPr>
          <w:rFonts w:eastAsia="Calibri" w:cs="Times New Roman"/>
          <w:color w:val="auto"/>
        </w:rPr>
        <w:t>isikutunnistuse väljaandmise“ sõnadega „</w:t>
      </w:r>
      <w:r w:rsidRPr="0E95701A" w:rsidR="00A7231E">
        <w:rPr>
          <w:color w:val="auto"/>
        </w:rPr>
        <w:t xml:space="preserve">elektroonilise identiteedi vahendi </w:t>
      </w:r>
      <w:r w:rsidRPr="0E95701A" w:rsidR="002C72D9">
        <w:rPr>
          <w:rFonts w:eastAsia="Calibri" w:cs="Times New Roman"/>
          <w:color w:val="auto"/>
        </w:rPr>
        <w:t>õiguse andmise“;</w:t>
      </w:r>
    </w:p>
    <w:p w:rsidRPr="005910A6" w:rsidR="002E6700" w:rsidP="00E055AC" w:rsidRDefault="002E6700" w14:paraId="2E66D5FC" w14:textId="77777777">
      <w:pPr>
        <w:jc w:val="both"/>
        <w:rPr>
          <w:rFonts w:eastAsia="Calibri" w:cs="Times New Roman"/>
          <w:color w:val="auto"/>
          <w:szCs w:val="24"/>
        </w:rPr>
      </w:pPr>
    </w:p>
    <w:p w:rsidR="002C72D9" w:rsidP="00213FA6" w:rsidRDefault="002C72D9" w14:paraId="2253DF03" w14:textId="69AD40B6">
      <w:pPr>
        <w:tabs>
          <w:tab w:val="left" w:pos="5060"/>
        </w:tabs>
        <w:jc w:val="both"/>
        <w:rPr>
          <w:rFonts w:eastAsia="Calibri" w:cs="Times New Roman"/>
          <w:color w:val="auto"/>
          <w:szCs w:val="24"/>
        </w:rPr>
      </w:pPr>
      <w:r w:rsidRPr="005910A6">
        <w:rPr>
          <w:rFonts w:eastAsia="Calibri" w:cs="Times New Roman"/>
          <w:b/>
          <w:bCs/>
          <w:color w:val="auto"/>
          <w:szCs w:val="24"/>
        </w:rPr>
        <w:t>2)</w:t>
      </w:r>
      <w:r w:rsidRPr="005910A6">
        <w:rPr>
          <w:rFonts w:eastAsia="Calibri" w:cs="Times New Roman"/>
          <w:color w:val="auto"/>
          <w:szCs w:val="24"/>
        </w:rPr>
        <w:t xml:space="preserve"> paragrahvi </w:t>
      </w:r>
      <w:bookmarkStart w:name="_Hlk210133998" w:id="92"/>
      <w:r w:rsidRPr="005910A6">
        <w:rPr>
          <w:rFonts w:eastAsia="Calibri" w:cs="Times New Roman"/>
          <w:color w:val="auto"/>
          <w:szCs w:val="24"/>
        </w:rPr>
        <w:t>38 lõi</w:t>
      </w:r>
      <w:r w:rsidRPr="005910A6" w:rsidR="00174EA4">
        <w:rPr>
          <w:rFonts w:eastAsia="Calibri" w:cs="Times New Roman"/>
          <w:color w:val="auto"/>
          <w:szCs w:val="24"/>
        </w:rPr>
        <w:t>ge</w:t>
      </w:r>
      <w:r w:rsidRPr="005910A6">
        <w:rPr>
          <w:rFonts w:eastAsia="Calibri" w:cs="Times New Roman"/>
          <w:color w:val="auto"/>
          <w:szCs w:val="24"/>
        </w:rPr>
        <w:t xml:space="preserve"> 6</w:t>
      </w:r>
      <w:bookmarkEnd w:id="92"/>
      <w:r w:rsidRPr="005910A6">
        <w:rPr>
          <w:rFonts w:eastAsia="Calibri" w:cs="Times New Roman"/>
          <w:color w:val="auto"/>
          <w:szCs w:val="24"/>
        </w:rPr>
        <w:t xml:space="preserve"> </w:t>
      </w:r>
      <w:r w:rsidRPr="005910A6" w:rsidR="00174EA4">
        <w:rPr>
          <w:rFonts w:eastAsia="Calibri" w:cs="Times New Roman"/>
          <w:color w:val="auto"/>
          <w:szCs w:val="24"/>
        </w:rPr>
        <w:t>tunnistatakse kehtetuks</w:t>
      </w:r>
      <w:r w:rsidR="00213FA6">
        <w:rPr>
          <w:rFonts w:eastAsia="Calibri" w:cs="Times New Roman"/>
          <w:color w:val="auto"/>
          <w:szCs w:val="24"/>
        </w:rPr>
        <w:t>;</w:t>
      </w:r>
    </w:p>
    <w:p w:rsidR="00213FA6" w:rsidP="00213FA6" w:rsidRDefault="00213FA6" w14:paraId="195872C1" w14:textId="77777777">
      <w:pPr>
        <w:tabs>
          <w:tab w:val="left" w:pos="5060"/>
        </w:tabs>
        <w:jc w:val="both"/>
        <w:rPr>
          <w:rFonts w:eastAsia="Calibri" w:cs="Times New Roman"/>
          <w:color w:val="auto"/>
          <w:szCs w:val="24"/>
        </w:rPr>
      </w:pPr>
    </w:p>
    <w:p w:rsidRPr="005910A6" w:rsidR="00213FA6" w:rsidP="00213FA6" w:rsidRDefault="00213FA6" w14:paraId="7D5260B9" w14:textId="043A1307">
      <w:pPr>
        <w:tabs>
          <w:tab w:val="left" w:pos="5060"/>
        </w:tabs>
        <w:jc w:val="both"/>
        <w:rPr>
          <w:rFonts w:eastAsia="Calibri" w:cs="Times New Roman"/>
          <w:color w:val="auto"/>
          <w:szCs w:val="24"/>
        </w:rPr>
      </w:pPr>
      <w:r w:rsidRPr="00213FA6">
        <w:rPr>
          <w:rFonts w:eastAsia="Calibri" w:cs="Times New Roman"/>
          <w:b/>
          <w:bCs/>
          <w:color w:val="auto"/>
          <w:szCs w:val="24"/>
        </w:rPr>
        <w:t>3)</w:t>
      </w:r>
      <w:r>
        <w:rPr>
          <w:rFonts w:eastAsia="Calibri" w:cs="Times New Roman"/>
          <w:color w:val="auto"/>
          <w:szCs w:val="24"/>
        </w:rPr>
        <w:t xml:space="preserve"> paragrahvi </w:t>
      </w:r>
      <w:bookmarkStart w:name="_Hlk216301467" w:id="93"/>
      <w:r>
        <w:rPr>
          <w:rFonts w:eastAsia="Calibri" w:cs="Times New Roman"/>
          <w:color w:val="auto"/>
          <w:szCs w:val="24"/>
        </w:rPr>
        <w:t>272</w:t>
      </w:r>
      <w:r w:rsidRPr="00213FA6">
        <w:rPr>
          <w:rFonts w:eastAsia="Calibri" w:cs="Times New Roman"/>
          <w:color w:val="auto"/>
          <w:szCs w:val="24"/>
          <w:vertAlign w:val="superscript"/>
        </w:rPr>
        <w:t>1</w:t>
      </w:r>
      <w:bookmarkEnd w:id="93"/>
      <w:r>
        <w:rPr>
          <w:rFonts w:eastAsia="Calibri" w:cs="Times New Roman"/>
          <w:color w:val="auto"/>
          <w:szCs w:val="24"/>
        </w:rPr>
        <w:t xml:space="preserve"> </w:t>
      </w:r>
      <w:r w:rsidR="004152A6">
        <w:rPr>
          <w:rFonts w:eastAsia="Calibri" w:cs="Times New Roman"/>
          <w:color w:val="auto"/>
          <w:szCs w:val="24"/>
        </w:rPr>
        <w:t xml:space="preserve">tekstist </w:t>
      </w:r>
      <w:r w:rsidR="00123A27">
        <w:rPr>
          <w:rFonts w:eastAsia="Calibri" w:cs="Times New Roman"/>
          <w:color w:val="auto"/>
          <w:szCs w:val="24"/>
        </w:rPr>
        <w:t>jä</w:t>
      </w:r>
      <w:r>
        <w:rPr>
          <w:rFonts w:eastAsia="Calibri" w:cs="Times New Roman"/>
          <w:color w:val="auto"/>
          <w:szCs w:val="24"/>
        </w:rPr>
        <w:t>etakse välja sõnad „</w:t>
      </w:r>
      <w:r w:rsidRPr="00213FA6">
        <w:rPr>
          <w:rFonts w:eastAsia="Calibri" w:cs="Times New Roman"/>
          <w:color w:val="auto"/>
          <w:szCs w:val="24"/>
        </w:rPr>
        <w:t>ja välisesinduses 20 eurot</w:t>
      </w:r>
      <w:r>
        <w:rPr>
          <w:rFonts w:eastAsia="Calibri" w:cs="Times New Roman"/>
          <w:color w:val="auto"/>
          <w:szCs w:val="24"/>
        </w:rPr>
        <w:t>“.</w:t>
      </w:r>
    </w:p>
    <w:p w:rsidRPr="005910A6" w:rsidR="002C72D9" w:rsidP="00E055AC" w:rsidRDefault="002C72D9" w14:paraId="31113B02" w14:textId="77777777">
      <w:pPr>
        <w:jc w:val="both"/>
        <w:rPr>
          <w:rFonts w:eastAsia="Calibri" w:cs="Times New Roman"/>
          <w:color w:val="auto"/>
          <w:szCs w:val="24"/>
        </w:rPr>
      </w:pPr>
    </w:p>
    <w:p w:rsidRPr="005910A6" w:rsidR="00321FA6" w:rsidP="00E055AC" w:rsidRDefault="00321FA6" w14:paraId="4326F10B" w14:textId="78941E29">
      <w:pPr>
        <w:rPr>
          <w:rFonts w:eastAsia="Calibri" w:cs="Times New Roman"/>
          <w:b/>
          <w:bCs/>
          <w:color w:val="auto"/>
          <w:szCs w:val="24"/>
        </w:rPr>
      </w:pPr>
      <w:r w:rsidRPr="005910A6">
        <w:rPr>
          <w:rFonts w:eastAsia="Calibri" w:cs="Times New Roman"/>
          <w:b/>
          <w:bCs/>
          <w:color w:val="auto"/>
          <w:szCs w:val="24"/>
        </w:rPr>
        <w:t xml:space="preserve">§ </w:t>
      </w:r>
      <w:r w:rsidR="0049017E">
        <w:rPr>
          <w:rFonts w:eastAsia="Calibri" w:cs="Times New Roman"/>
          <w:b/>
          <w:bCs/>
          <w:color w:val="auto"/>
          <w:szCs w:val="24"/>
        </w:rPr>
        <w:t>9</w:t>
      </w:r>
      <w:r w:rsidRPr="005910A6">
        <w:rPr>
          <w:rFonts w:eastAsia="Calibri" w:cs="Times New Roman"/>
          <w:b/>
          <w:bCs/>
          <w:color w:val="auto"/>
          <w:szCs w:val="24"/>
        </w:rPr>
        <w:t xml:space="preserve">. </w:t>
      </w:r>
      <w:bookmarkStart w:name="_Hlk146616809" w:id="94"/>
      <w:r w:rsidRPr="005910A6" w:rsidR="003B4A79">
        <w:rPr>
          <w:rFonts w:eastAsia="Calibri" w:cs="Times New Roman"/>
          <w:b/>
          <w:bCs/>
          <w:color w:val="auto"/>
          <w:szCs w:val="24"/>
        </w:rPr>
        <w:t>Seaduse jõustumine</w:t>
      </w:r>
      <w:bookmarkEnd w:id="94"/>
    </w:p>
    <w:p w:rsidRPr="005910A6" w:rsidR="00321FA6" w:rsidP="00E055AC" w:rsidRDefault="00321FA6" w14:paraId="47FA0232" w14:textId="77777777">
      <w:pPr>
        <w:rPr>
          <w:rFonts w:eastAsia="Calibri" w:cs="Times New Roman"/>
          <w:color w:val="auto"/>
          <w:szCs w:val="24"/>
        </w:rPr>
      </w:pPr>
    </w:p>
    <w:p w:rsidRPr="005910A6" w:rsidR="00321FA6" w:rsidP="00E055AC" w:rsidRDefault="00321FA6" w14:paraId="60242EFC" w14:textId="4DA51FD6">
      <w:pPr>
        <w:rPr>
          <w:rFonts w:eastAsia="Calibri" w:cs="Times New Roman"/>
          <w:color w:val="auto"/>
          <w:szCs w:val="24"/>
        </w:rPr>
      </w:pPr>
      <w:r w:rsidRPr="005910A6">
        <w:rPr>
          <w:rFonts w:eastAsia="Calibri" w:cs="Times New Roman"/>
          <w:b/>
          <w:bCs/>
          <w:color w:val="auto"/>
          <w:szCs w:val="24"/>
        </w:rPr>
        <w:t>1)</w:t>
      </w:r>
      <w:r w:rsidRPr="005910A6">
        <w:rPr>
          <w:rFonts w:eastAsia="Calibri" w:cs="Times New Roman"/>
          <w:color w:val="auto"/>
          <w:szCs w:val="24"/>
        </w:rPr>
        <w:t xml:space="preserve"> </w:t>
      </w:r>
      <w:r w:rsidRPr="005910A6" w:rsidR="003B4A79">
        <w:rPr>
          <w:rFonts w:eastAsia="Calibri" w:cs="Times New Roman"/>
          <w:color w:val="auto"/>
          <w:szCs w:val="24"/>
        </w:rPr>
        <w:t>Käesolev seadus jõustub 2027. aasta 1</w:t>
      </w:r>
      <w:r w:rsidR="00F61E61">
        <w:rPr>
          <w:rFonts w:eastAsia="Calibri" w:cs="Times New Roman"/>
          <w:color w:val="auto"/>
          <w:szCs w:val="24"/>
        </w:rPr>
        <w:t>1</w:t>
      </w:r>
      <w:r w:rsidRPr="005910A6" w:rsidR="003B4A79">
        <w:rPr>
          <w:rFonts w:eastAsia="Calibri" w:cs="Times New Roman"/>
          <w:color w:val="auto"/>
          <w:szCs w:val="24"/>
        </w:rPr>
        <w:t>. jaanuaril.</w:t>
      </w:r>
    </w:p>
    <w:p w:rsidRPr="005910A6" w:rsidR="00321FA6" w:rsidP="00E055AC" w:rsidRDefault="00321FA6" w14:paraId="672B6D02" w14:textId="77777777">
      <w:pPr>
        <w:jc w:val="both"/>
        <w:rPr>
          <w:rFonts w:eastAsia="Calibri" w:cs="Times New Roman"/>
          <w:color w:val="auto"/>
          <w:szCs w:val="24"/>
        </w:rPr>
      </w:pPr>
    </w:p>
    <w:p w:rsidR="008F4574" w:rsidP="00E055AC" w:rsidRDefault="00321FA6" w14:paraId="495637C2" w14:textId="1E50A268">
      <w:pPr>
        <w:jc w:val="both"/>
        <w:rPr>
          <w:rFonts w:eastAsia="Calibri" w:cs="Times New Roman"/>
          <w:color w:val="auto"/>
          <w:szCs w:val="24"/>
        </w:rPr>
      </w:pPr>
      <w:r w:rsidRPr="005910A6">
        <w:rPr>
          <w:rFonts w:eastAsia="Calibri" w:cs="Times New Roman"/>
          <w:b/>
          <w:bCs/>
          <w:color w:val="auto"/>
          <w:szCs w:val="24"/>
        </w:rPr>
        <w:t>2)</w:t>
      </w:r>
      <w:r w:rsidRPr="005910A6">
        <w:rPr>
          <w:rFonts w:eastAsia="Calibri" w:cs="Times New Roman"/>
          <w:color w:val="auto"/>
          <w:szCs w:val="24"/>
        </w:rPr>
        <w:t xml:space="preserve"> </w:t>
      </w:r>
      <w:r w:rsidRPr="005910A6" w:rsidR="003B4A79">
        <w:rPr>
          <w:rFonts w:eastAsia="Calibri" w:cs="Times New Roman"/>
          <w:color w:val="auto"/>
          <w:szCs w:val="24"/>
        </w:rPr>
        <w:t xml:space="preserve">Käesoleva seaduse § 1 punktid </w:t>
      </w:r>
      <w:r w:rsidRPr="005910A6" w:rsidR="00833744">
        <w:rPr>
          <w:rFonts w:eastAsia="Calibri" w:cs="Times New Roman"/>
          <w:color w:val="auto"/>
          <w:szCs w:val="24"/>
        </w:rPr>
        <w:t>1</w:t>
      </w:r>
      <w:r w:rsidRPr="005910A6" w:rsidR="00392B2D">
        <w:rPr>
          <w:rFonts w:eastAsia="Calibri" w:cs="Times New Roman"/>
          <w:color w:val="auto"/>
          <w:szCs w:val="24"/>
        </w:rPr>
        <w:t>‒</w:t>
      </w:r>
      <w:r w:rsidR="00A664F6">
        <w:rPr>
          <w:rFonts w:eastAsia="Calibri" w:cs="Times New Roman"/>
          <w:color w:val="auto"/>
          <w:szCs w:val="24"/>
        </w:rPr>
        <w:t>4</w:t>
      </w:r>
      <w:r w:rsidRPr="005910A6" w:rsidR="00833744">
        <w:rPr>
          <w:rFonts w:eastAsia="Calibri" w:cs="Times New Roman"/>
          <w:color w:val="auto"/>
          <w:szCs w:val="24"/>
        </w:rPr>
        <w:t xml:space="preserve">, </w:t>
      </w:r>
      <w:r w:rsidR="00A664F6">
        <w:rPr>
          <w:rFonts w:eastAsia="Calibri" w:cs="Times New Roman"/>
          <w:color w:val="auto"/>
          <w:szCs w:val="24"/>
        </w:rPr>
        <w:t>6</w:t>
      </w:r>
      <w:r w:rsidRPr="005910A6" w:rsidR="00392B2D">
        <w:rPr>
          <w:rFonts w:eastAsia="Calibri" w:cs="Times New Roman"/>
          <w:color w:val="auto"/>
          <w:szCs w:val="24"/>
        </w:rPr>
        <w:t>‒</w:t>
      </w:r>
      <w:r w:rsidR="00A664F6">
        <w:rPr>
          <w:rFonts w:eastAsia="Calibri" w:cs="Times New Roman"/>
          <w:color w:val="auto"/>
          <w:szCs w:val="24"/>
        </w:rPr>
        <w:t>10</w:t>
      </w:r>
      <w:r w:rsidRPr="005910A6" w:rsidR="00833744">
        <w:rPr>
          <w:rFonts w:eastAsia="Calibri" w:cs="Times New Roman"/>
          <w:color w:val="auto"/>
          <w:szCs w:val="24"/>
        </w:rPr>
        <w:t>, 1</w:t>
      </w:r>
      <w:r w:rsidR="00A664F6">
        <w:rPr>
          <w:rFonts w:eastAsia="Calibri" w:cs="Times New Roman"/>
          <w:color w:val="auto"/>
          <w:szCs w:val="24"/>
        </w:rPr>
        <w:t>2</w:t>
      </w:r>
      <w:r w:rsidRPr="005910A6" w:rsidR="00392B2D">
        <w:rPr>
          <w:rFonts w:eastAsia="Calibri" w:cs="Times New Roman"/>
          <w:color w:val="auto"/>
          <w:szCs w:val="24"/>
        </w:rPr>
        <w:t>‒</w:t>
      </w:r>
      <w:r w:rsidRPr="005910A6" w:rsidR="00833744">
        <w:rPr>
          <w:rFonts w:eastAsia="Calibri" w:cs="Times New Roman"/>
          <w:color w:val="auto"/>
          <w:szCs w:val="24"/>
        </w:rPr>
        <w:t>1</w:t>
      </w:r>
      <w:r w:rsidR="00A664F6">
        <w:rPr>
          <w:rFonts w:eastAsia="Calibri" w:cs="Times New Roman"/>
          <w:color w:val="auto"/>
          <w:szCs w:val="24"/>
        </w:rPr>
        <w:t>5</w:t>
      </w:r>
      <w:r w:rsidRPr="005910A6" w:rsidR="00833744">
        <w:rPr>
          <w:rFonts w:eastAsia="Calibri" w:cs="Times New Roman"/>
          <w:color w:val="auto"/>
          <w:szCs w:val="24"/>
        </w:rPr>
        <w:t xml:space="preserve">, </w:t>
      </w:r>
      <w:r w:rsidR="00A664F6">
        <w:rPr>
          <w:rFonts w:eastAsia="Calibri" w:cs="Times New Roman"/>
          <w:color w:val="auto"/>
          <w:szCs w:val="24"/>
        </w:rPr>
        <w:t>20</w:t>
      </w:r>
      <w:r w:rsidRPr="005910A6" w:rsidR="00392B2D">
        <w:rPr>
          <w:rFonts w:eastAsia="Calibri" w:cs="Times New Roman"/>
          <w:color w:val="auto"/>
          <w:szCs w:val="24"/>
        </w:rPr>
        <w:t>‒</w:t>
      </w:r>
      <w:r w:rsidR="00FD2694">
        <w:rPr>
          <w:rFonts w:eastAsia="Calibri" w:cs="Times New Roman"/>
          <w:color w:val="auto"/>
          <w:szCs w:val="24"/>
        </w:rPr>
        <w:t>23, 25</w:t>
      </w:r>
      <w:r w:rsidRPr="005910A6" w:rsidR="00FD2694">
        <w:rPr>
          <w:rFonts w:eastAsia="Calibri" w:cs="Times New Roman"/>
          <w:color w:val="auto"/>
          <w:szCs w:val="24"/>
        </w:rPr>
        <w:t>‒</w:t>
      </w:r>
      <w:r w:rsidRPr="005910A6" w:rsidR="00833744">
        <w:rPr>
          <w:rFonts w:eastAsia="Calibri" w:cs="Times New Roman"/>
          <w:color w:val="auto"/>
          <w:szCs w:val="24"/>
        </w:rPr>
        <w:t>3</w:t>
      </w:r>
      <w:r w:rsidR="00A664F6">
        <w:rPr>
          <w:rFonts w:eastAsia="Calibri" w:cs="Times New Roman"/>
          <w:color w:val="auto"/>
          <w:szCs w:val="24"/>
        </w:rPr>
        <w:t>2</w:t>
      </w:r>
      <w:r w:rsidRPr="005910A6" w:rsidR="00833744">
        <w:rPr>
          <w:rFonts w:eastAsia="Calibri" w:cs="Times New Roman"/>
          <w:color w:val="auto"/>
          <w:szCs w:val="24"/>
        </w:rPr>
        <w:t>, 3</w:t>
      </w:r>
      <w:r w:rsidR="00A664F6">
        <w:rPr>
          <w:rFonts w:eastAsia="Calibri" w:cs="Times New Roman"/>
          <w:color w:val="auto"/>
          <w:szCs w:val="24"/>
        </w:rPr>
        <w:t>5</w:t>
      </w:r>
      <w:r w:rsidRPr="005910A6" w:rsidR="00833744">
        <w:rPr>
          <w:rFonts w:eastAsia="Calibri" w:cs="Times New Roman"/>
          <w:color w:val="auto"/>
          <w:szCs w:val="24"/>
        </w:rPr>
        <w:t>, 3</w:t>
      </w:r>
      <w:r w:rsidR="00A664F6">
        <w:rPr>
          <w:rFonts w:eastAsia="Calibri" w:cs="Times New Roman"/>
          <w:color w:val="auto"/>
          <w:szCs w:val="24"/>
        </w:rPr>
        <w:t>9</w:t>
      </w:r>
      <w:r w:rsidR="008B7EC8">
        <w:rPr>
          <w:rFonts w:eastAsia="Calibri" w:cs="Times New Roman"/>
          <w:color w:val="auto"/>
          <w:szCs w:val="24"/>
        </w:rPr>
        <w:t xml:space="preserve"> ja</w:t>
      </w:r>
      <w:r w:rsidRPr="005910A6" w:rsidR="00833744">
        <w:rPr>
          <w:rFonts w:eastAsia="Calibri" w:cs="Times New Roman"/>
          <w:color w:val="auto"/>
          <w:szCs w:val="24"/>
        </w:rPr>
        <w:t xml:space="preserve"> 4</w:t>
      </w:r>
      <w:bookmarkStart w:name="_Hlk215485297" w:id="95"/>
      <w:r w:rsidR="00A664F6">
        <w:rPr>
          <w:rFonts w:eastAsia="Calibri" w:cs="Times New Roman"/>
          <w:color w:val="auto"/>
          <w:szCs w:val="24"/>
        </w:rPr>
        <w:t>1</w:t>
      </w:r>
      <w:r w:rsidRPr="005910A6" w:rsidR="000B44F7">
        <w:rPr>
          <w:rFonts w:eastAsia="Calibri" w:cs="Times New Roman"/>
          <w:color w:val="auto"/>
          <w:szCs w:val="24"/>
        </w:rPr>
        <w:t>‒4</w:t>
      </w:r>
      <w:r w:rsidR="00A664F6">
        <w:rPr>
          <w:rFonts w:eastAsia="Calibri" w:cs="Times New Roman"/>
          <w:color w:val="auto"/>
          <w:szCs w:val="24"/>
        </w:rPr>
        <w:t>3</w:t>
      </w:r>
      <w:r w:rsidR="008B7EC8">
        <w:rPr>
          <w:rFonts w:eastAsia="Calibri" w:cs="Times New Roman"/>
          <w:color w:val="auto"/>
          <w:szCs w:val="24"/>
        </w:rPr>
        <w:t xml:space="preserve">, </w:t>
      </w:r>
      <w:r w:rsidR="001902DA">
        <w:rPr>
          <w:rFonts w:eastAsia="Calibri" w:cs="Times New Roman"/>
          <w:color w:val="auto"/>
          <w:szCs w:val="24"/>
        </w:rPr>
        <w:t xml:space="preserve">§ 2 punkt </w:t>
      </w:r>
      <w:r w:rsidR="00A664F6">
        <w:rPr>
          <w:rFonts w:eastAsia="Calibri" w:cs="Times New Roman"/>
          <w:color w:val="auto"/>
          <w:szCs w:val="24"/>
        </w:rPr>
        <w:t>3</w:t>
      </w:r>
      <w:r w:rsidRPr="005910A6" w:rsidR="00833744">
        <w:rPr>
          <w:rFonts w:eastAsia="Calibri" w:cs="Times New Roman"/>
          <w:color w:val="auto"/>
          <w:szCs w:val="24"/>
        </w:rPr>
        <w:t xml:space="preserve"> </w:t>
      </w:r>
      <w:bookmarkEnd w:id="95"/>
      <w:r w:rsidR="008B7EC8">
        <w:rPr>
          <w:rFonts w:eastAsia="Calibri" w:cs="Times New Roman"/>
          <w:color w:val="auto"/>
          <w:szCs w:val="24"/>
        </w:rPr>
        <w:t>ning</w:t>
      </w:r>
      <w:r w:rsidRPr="005910A6" w:rsidR="00833744">
        <w:rPr>
          <w:rFonts w:eastAsia="Calibri" w:cs="Times New Roman"/>
          <w:color w:val="auto"/>
          <w:szCs w:val="24"/>
        </w:rPr>
        <w:t xml:space="preserve"> §</w:t>
      </w:r>
      <w:r w:rsidRPr="005910A6" w:rsidR="00392B2D">
        <w:rPr>
          <w:rFonts w:eastAsia="Calibri" w:cs="Times New Roman"/>
          <w:color w:val="auto"/>
          <w:szCs w:val="24"/>
        </w:rPr>
        <w:t>-d</w:t>
      </w:r>
      <w:r w:rsidRPr="005910A6" w:rsidR="00833744">
        <w:rPr>
          <w:rFonts w:eastAsia="Calibri" w:cs="Times New Roman"/>
          <w:color w:val="auto"/>
          <w:szCs w:val="24"/>
        </w:rPr>
        <w:t xml:space="preserve"> </w:t>
      </w:r>
      <w:r w:rsidR="001902DA">
        <w:rPr>
          <w:rFonts w:eastAsia="Calibri" w:cs="Times New Roman"/>
          <w:color w:val="auto"/>
          <w:szCs w:val="24"/>
        </w:rPr>
        <w:t>3</w:t>
      </w:r>
      <w:r w:rsidRPr="005910A6" w:rsidR="00392B2D">
        <w:rPr>
          <w:rFonts w:eastAsia="Calibri" w:cs="Times New Roman"/>
          <w:color w:val="auto"/>
          <w:szCs w:val="24"/>
        </w:rPr>
        <w:t>‒</w:t>
      </w:r>
      <w:r w:rsidR="0049017E">
        <w:rPr>
          <w:rFonts w:eastAsia="Calibri" w:cs="Times New Roman"/>
          <w:color w:val="auto"/>
          <w:szCs w:val="24"/>
        </w:rPr>
        <w:t>8</w:t>
      </w:r>
      <w:r w:rsidRPr="005910A6" w:rsidR="00833744">
        <w:rPr>
          <w:rFonts w:eastAsia="Calibri" w:cs="Times New Roman"/>
          <w:color w:val="auto"/>
          <w:szCs w:val="24"/>
        </w:rPr>
        <w:t xml:space="preserve"> j</w:t>
      </w:r>
      <w:r w:rsidRPr="005910A6" w:rsidR="003B4A79">
        <w:rPr>
          <w:rFonts w:eastAsia="Calibri" w:cs="Times New Roman"/>
          <w:color w:val="auto"/>
          <w:szCs w:val="24"/>
        </w:rPr>
        <w:t xml:space="preserve">õustuvad </w:t>
      </w:r>
      <w:r w:rsidRPr="005910A6" w:rsidR="00392B2D">
        <w:rPr>
          <w:rFonts w:eastAsia="Calibri" w:cs="Times New Roman"/>
          <w:color w:val="auto"/>
          <w:szCs w:val="24"/>
        </w:rPr>
        <w:t xml:space="preserve">2028. aasta </w:t>
      </w:r>
      <w:r w:rsidRPr="005910A6" w:rsidR="00833744">
        <w:rPr>
          <w:rFonts w:eastAsia="Calibri" w:cs="Times New Roman"/>
          <w:color w:val="auto"/>
          <w:szCs w:val="24"/>
        </w:rPr>
        <w:t>1. märtsil.</w:t>
      </w:r>
    </w:p>
    <w:p w:rsidRPr="005910A6" w:rsidR="001902DA" w:rsidP="00E055AC" w:rsidRDefault="001902DA" w14:paraId="452A9E3B" w14:textId="77777777">
      <w:pPr>
        <w:jc w:val="both"/>
        <w:rPr>
          <w:rFonts w:eastAsia="Calibri" w:cs="Times New Roman"/>
          <w:color w:val="auto"/>
          <w:szCs w:val="24"/>
        </w:rPr>
      </w:pPr>
    </w:p>
    <w:p w:rsidR="00392B2D" w:rsidP="00E055AC" w:rsidRDefault="001902DA" w14:paraId="1EF5D191" w14:textId="692F0772">
      <w:pPr>
        <w:jc w:val="both"/>
        <w:rPr>
          <w:rFonts w:eastAsia="Calibri" w:cs="Times New Roman"/>
          <w:color w:val="auto"/>
          <w:szCs w:val="24"/>
        </w:rPr>
      </w:pPr>
      <w:r w:rsidRPr="002C74A9">
        <w:rPr>
          <w:rFonts w:eastAsia="Calibri" w:cs="Times New Roman"/>
          <w:b/>
          <w:bCs/>
          <w:color w:val="auto"/>
          <w:szCs w:val="24"/>
        </w:rPr>
        <w:t>3)</w:t>
      </w:r>
      <w:r>
        <w:rPr>
          <w:rFonts w:eastAsia="Calibri" w:cs="Times New Roman"/>
          <w:color w:val="auto"/>
          <w:szCs w:val="24"/>
        </w:rPr>
        <w:t xml:space="preserve"> Käesoleva seaduse § 1 punkt 2</w:t>
      </w:r>
      <w:r w:rsidR="00FD2694">
        <w:rPr>
          <w:rFonts w:eastAsia="Calibri" w:cs="Times New Roman"/>
          <w:color w:val="auto"/>
          <w:szCs w:val="24"/>
        </w:rPr>
        <w:t>4</w:t>
      </w:r>
      <w:r>
        <w:rPr>
          <w:rFonts w:eastAsia="Calibri" w:cs="Times New Roman"/>
          <w:color w:val="auto"/>
          <w:szCs w:val="24"/>
        </w:rPr>
        <w:t xml:space="preserve"> </w:t>
      </w:r>
      <w:r w:rsidR="00FA2ACF">
        <w:rPr>
          <w:rFonts w:eastAsia="Calibri" w:cs="Times New Roman"/>
          <w:color w:val="auto"/>
          <w:szCs w:val="24"/>
        </w:rPr>
        <w:t>ja</w:t>
      </w:r>
      <w:r>
        <w:rPr>
          <w:rFonts w:eastAsia="Calibri" w:cs="Times New Roman"/>
          <w:color w:val="auto"/>
          <w:szCs w:val="24"/>
        </w:rPr>
        <w:t xml:space="preserve"> § 2 punkt </w:t>
      </w:r>
      <w:r w:rsidR="00FD2694">
        <w:rPr>
          <w:rFonts w:eastAsia="Calibri" w:cs="Times New Roman"/>
          <w:color w:val="auto"/>
          <w:szCs w:val="24"/>
        </w:rPr>
        <w:t xml:space="preserve">2 </w:t>
      </w:r>
      <w:r>
        <w:rPr>
          <w:rFonts w:eastAsia="Calibri" w:cs="Times New Roman"/>
          <w:color w:val="auto"/>
          <w:szCs w:val="24"/>
        </w:rPr>
        <w:t>jõustuvad 2028. aasta 1. septembril.</w:t>
      </w:r>
    </w:p>
    <w:p w:rsidR="00FA2ACF" w:rsidP="00E055AC" w:rsidRDefault="00FA2ACF" w14:paraId="57BFB6C8" w14:textId="77777777">
      <w:pPr>
        <w:jc w:val="both"/>
        <w:rPr>
          <w:rFonts w:eastAsia="Calibri" w:cs="Times New Roman"/>
          <w:color w:val="auto"/>
          <w:szCs w:val="24"/>
        </w:rPr>
      </w:pPr>
    </w:p>
    <w:p w:rsidRPr="005910A6" w:rsidR="00FA2ACF" w:rsidP="00E055AC" w:rsidRDefault="00FA2ACF" w14:paraId="109B08D5" w14:textId="60769D92">
      <w:pPr>
        <w:jc w:val="both"/>
        <w:rPr>
          <w:rFonts w:eastAsia="Calibri" w:cs="Times New Roman"/>
          <w:color w:val="auto"/>
          <w:szCs w:val="24"/>
        </w:rPr>
      </w:pPr>
      <w:r w:rsidRPr="00FA2ACF">
        <w:rPr>
          <w:rFonts w:eastAsia="Calibri" w:cs="Times New Roman"/>
          <w:b/>
          <w:bCs/>
          <w:color w:val="auto"/>
          <w:szCs w:val="24"/>
        </w:rPr>
        <w:t>4)</w:t>
      </w:r>
      <w:r>
        <w:rPr>
          <w:rFonts w:eastAsia="Calibri" w:cs="Times New Roman"/>
          <w:color w:val="auto"/>
          <w:szCs w:val="24"/>
        </w:rPr>
        <w:t xml:space="preserve"> Käesoleva seaduse § 2 punkt </w:t>
      </w:r>
      <w:r w:rsidR="00A664F6">
        <w:rPr>
          <w:rFonts w:eastAsia="Calibri" w:cs="Times New Roman"/>
          <w:color w:val="auto"/>
          <w:szCs w:val="24"/>
        </w:rPr>
        <w:t>1</w:t>
      </w:r>
      <w:r>
        <w:rPr>
          <w:rFonts w:eastAsia="Calibri" w:cs="Times New Roman"/>
          <w:color w:val="auto"/>
          <w:szCs w:val="24"/>
        </w:rPr>
        <w:t xml:space="preserve"> </w:t>
      </w:r>
      <w:r w:rsidR="00B732BA">
        <w:rPr>
          <w:rFonts w:eastAsia="Calibri" w:cs="Times New Roman"/>
          <w:color w:val="auto"/>
          <w:szCs w:val="24"/>
        </w:rPr>
        <w:t xml:space="preserve">ja § 8 punkt 3 </w:t>
      </w:r>
      <w:r>
        <w:rPr>
          <w:rFonts w:eastAsia="Calibri" w:cs="Times New Roman"/>
          <w:color w:val="auto"/>
          <w:szCs w:val="24"/>
        </w:rPr>
        <w:t>jõustu</w:t>
      </w:r>
      <w:r w:rsidR="00B732BA">
        <w:rPr>
          <w:rFonts w:eastAsia="Calibri" w:cs="Times New Roman"/>
          <w:color w:val="auto"/>
          <w:szCs w:val="24"/>
        </w:rPr>
        <w:t>vad</w:t>
      </w:r>
      <w:r>
        <w:rPr>
          <w:rFonts w:eastAsia="Calibri" w:cs="Times New Roman"/>
          <w:color w:val="auto"/>
          <w:szCs w:val="24"/>
        </w:rPr>
        <w:t xml:space="preserve"> 2030. aasta 15. novembril.</w:t>
      </w:r>
    </w:p>
    <w:p w:rsidRPr="002E6700" w:rsidR="001902DA" w:rsidP="00E055AC" w:rsidRDefault="001902DA" w14:paraId="1D16DF6F" w14:textId="77777777">
      <w:pPr>
        <w:jc w:val="both"/>
        <w:rPr>
          <w:rFonts w:eastAsia="Calibri" w:cs="Times New Roman"/>
          <w:color w:val="auto"/>
          <w:szCs w:val="24"/>
        </w:rPr>
      </w:pPr>
    </w:p>
    <w:p w:rsidRPr="005910A6" w:rsidR="00392B2D" w:rsidP="00E055AC" w:rsidRDefault="00FA2ACF" w14:paraId="4DCC069B" w14:textId="3EB00AF7">
      <w:pPr>
        <w:jc w:val="both"/>
        <w:rPr>
          <w:rFonts w:eastAsia="Calibri" w:cs="Times New Roman"/>
          <w:color w:val="auto"/>
          <w:szCs w:val="24"/>
        </w:rPr>
      </w:pPr>
      <w:r>
        <w:rPr>
          <w:rFonts w:eastAsia="Calibri" w:cs="Times New Roman"/>
          <w:b/>
          <w:bCs/>
          <w:color w:val="auto"/>
          <w:szCs w:val="24"/>
        </w:rPr>
        <w:t>5</w:t>
      </w:r>
      <w:r w:rsidRPr="005910A6" w:rsidR="00392B2D">
        <w:rPr>
          <w:rFonts w:eastAsia="Calibri" w:cs="Times New Roman"/>
          <w:b/>
          <w:bCs/>
          <w:color w:val="auto"/>
          <w:szCs w:val="24"/>
        </w:rPr>
        <w:t>)</w:t>
      </w:r>
      <w:r w:rsidRPr="005910A6" w:rsidR="00392B2D">
        <w:rPr>
          <w:rFonts w:eastAsia="Calibri" w:cs="Times New Roman"/>
          <w:color w:val="auto"/>
          <w:szCs w:val="24"/>
        </w:rPr>
        <w:t xml:space="preserve"> Käesoleva seaduse § 1 punkt 1</w:t>
      </w:r>
      <w:r w:rsidR="00AC35A3">
        <w:rPr>
          <w:rFonts w:eastAsia="Calibri" w:cs="Times New Roman"/>
          <w:color w:val="auto"/>
          <w:szCs w:val="24"/>
        </w:rPr>
        <w:t>1</w:t>
      </w:r>
      <w:r w:rsidRPr="005910A6" w:rsidR="00392B2D">
        <w:rPr>
          <w:rFonts w:eastAsia="Calibri" w:cs="Times New Roman"/>
          <w:color w:val="auto"/>
          <w:szCs w:val="24"/>
        </w:rPr>
        <w:t xml:space="preserve"> jõustub 2034. aasta 1. märtsil.</w:t>
      </w:r>
    </w:p>
    <w:p w:rsidRPr="005910A6" w:rsidR="003B4A79" w:rsidP="00E055AC" w:rsidRDefault="003B4A79" w14:paraId="42922BC0" w14:textId="77777777">
      <w:pPr>
        <w:jc w:val="both"/>
        <w:rPr>
          <w:rFonts w:eastAsia="Calibri" w:cs="Times New Roman"/>
          <w:color w:val="auto"/>
          <w:szCs w:val="24"/>
        </w:rPr>
      </w:pPr>
    </w:p>
    <w:p w:rsidRPr="005910A6" w:rsidR="003B4A79" w:rsidP="00E055AC" w:rsidRDefault="003B4A79" w14:paraId="6753FB93" w14:textId="77777777">
      <w:pPr>
        <w:jc w:val="both"/>
        <w:rPr>
          <w:rFonts w:eastAsia="Calibri" w:cs="Times New Roman"/>
          <w:color w:val="auto"/>
          <w:szCs w:val="24"/>
        </w:rPr>
      </w:pPr>
    </w:p>
    <w:p w:rsidRPr="005910A6" w:rsidR="003B4A79" w:rsidP="00E055AC" w:rsidRDefault="003B4A79" w14:paraId="0AFC6579" w14:textId="77777777">
      <w:pPr>
        <w:jc w:val="both"/>
        <w:rPr>
          <w:rFonts w:eastAsia="Calibri" w:cs="Times New Roman"/>
          <w:color w:val="auto"/>
          <w:szCs w:val="24"/>
        </w:rPr>
      </w:pPr>
    </w:p>
    <w:p w:rsidRPr="005910A6" w:rsidR="003B4A79" w:rsidP="00E055AC" w:rsidRDefault="003B4A79" w14:paraId="2EED4281" w14:textId="77777777">
      <w:pPr>
        <w:keepNext/>
        <w:suppressAutoHyphens/>
        <w:ind w:hanging="11"/>
        <w:jc w:val="both"/>
        <w:rPr>
          <w:rFonts w:eastAsia="Times New Roman" w:cs="Times New Roman"/>
          <w:color w:val="000000"/>
          <w:szCs w:val="24"/>
          <w:lang w:eastAsia="et-EE"/>
        </w:rPr>
      </w:pPr>
      <w:r w:rsidRPr="005910A6">
        <w:rPr>
          <w:rFonts w:eastAsia="Times New Roman" w:cs="Times New Roman"/>
          <w:color w:val="000000"/>
          <w:szCs w:val="24"/>
          <w:lang w:eastAsia="et-EE"/>
        </w:rPr>
        <w:t xml:space="preserve">Lauri </w:t>
      </w:r>
      <w:proofErr w:type="spellStart"/>
      <w:r w:rsidRPr="005910A6">
        <w:rPr>
          <w:rFonts w:eastAsia="Times New Roman" w:cs="Times New Roman"/>
          <w:color w:val="000000"/>
          <w:szCs w:val="24"/>
          <w:lang w:eastAsia="et-EE"/>
        </w:rPr>
        <w:t>Hussar</w:t>
      </w:r>
      <w:proofErr w:type="spellEnd"/>
    </w:p>
    <w:p w:rsidRPr="005910A6" w:rsidR="003B4A79" w:rsidP="00E055AC" w:rsidRDefault="003B4A79" w14:paraId="5F1D1D89" w14:textId="77777777">
      <w:pPr>
        <w:widowControl w:val="0"/>
        <w:suppressAutoHyphens/>
        <w:autoSpaceDN w:val="0"/>
        <w:jc w:val="both"/>
        <w:textAlignment w:val="baseline"/>
        <w:rPr>
          <w:rFonts w:eastAsia="Arial Unicode MS" w:cs="Times New Roman"/>
          <w:kern w:val="3"/>
          <w:szCs w:val="24"/>
          <w:lang w:eastAsia="et-EE"/>
        </w:rPr>
      </w:pPr>
      <w:r w:rsidRPr="005910A6">
        <w:rPr>
          <w:rFonts w:eastAsia="Arial Unicode MS" w:cs="Times New Roman"/>
          <w:kern w:val="3"/>
          <w:szCs w:val="24"/>
          <w:lang w:eastAsia="et-EE"/>
        </w:rPr>
        <w:t>Riigikogu esimees</w:t>
      </w:r>
    </w:p>
    <w:p w:rsidRPr="005910A6" w:rsidR="003B4A79" w:rsidP="00E055AC" w:rsidRDefault="003B4A79" w14:paraId="7B030654" w14:textId="77777777">
      <w:pPr>
        <w:widowControl w:val="0"/>
        <w:tabs>
          <w:tab w:val="left" w:pos="0"/>
        </w:tabs>
        <w:suppressAutoHyphens/>
        <w:autoSpaceDN w:val="0"/>
        <w:jc w:val="both"/>
        <w:textAlignment w:val="baseline"/>
        <w:rPr>
          <w:rFonts w:eastAsia="Arial Unicode MS" w:cs="Times New Roman"/>
          <w:kern w:val="3"/>
          <w:szCs w:val="24"/>
          <w:lang w:eastAsia="et-EE"/>
        </w:rPr>
      </w:pPr>
    </w:p>
    <w:p w:rsidRPr="005910A6" w:rsidR="003B4A79" w:rsidP="00E055AC" w:rsidRDefault="003B4A79" w14:paraId="3E16C47E" w14:textId="7EBBEB32">
      <w:pPr>
        <w:jc w:val="both"/>
        <w:rPr>
          <w:rFonts w:eastAsia="Times New Roman" w:cs="Times New Roman"/>
          <w:szCs w:val="24"/>
        </w:rPr>
      </w:pPr>
      <w:r w:rsidRPr="005910A6">
        <w:rPr>
          <w:rFonts w:eastAsia="Times New Roman" w:cs="Times New Roman"/>
          <w:szCs w:val="24"/>
        </w:rPr>
        <w:t>Tallinn, ……………… 202</w:t>
      </w:r>
      <w:r w:rsidRPr="005910A6" w:rsidR="00392B2D">
        <w:rPr>
          <w:rFonts w:eastAsia="Times New Roman" w:cs="Times New Roman"/>
          <w:szCs w:val="24"/>
        </w:rPr>
        <w:t>6</w:t>
      </w:r>
    </w:p>
    <w:p w:rsidRPr="005910A6" w:rsidR="003B4A79" w:rsidP="00E055AC" w:rsidRDefault="003B4A79" w14:paraId="0A7CF8E8" w14:textId="77777777">
      <w:pPr>
        <w:jc w:val="both"/>
        <w:rPr>
          <w:rFonts w:eastAsia="Calibri" w:cs="Times New Roman"/>
        </w:rPr>
      </w:pPr>
    </w:p>
    <w:p w:rsidRPr="00321FA6" w:rsidR="003B4A79" w:rsidP="002E6700" w:rsidRDefault="003B4A79" w14:paraId="5CFB475A" w14:textId="10439A23">
      <w:pPr>
        <w:widowControl w:val="0"/>
        <w:pBdr>
          <w:top w:val="single" w:color="auto" w:sz="4" w:space="1"/>
        </w:pBdr>
        <w:suppressAutoHyphens/>
        <w:autoSpaceDN w:val="0"/>
        <w:jc w:val="both"/>
      </w:pPr>
      <w:r w:rsidRPr="005910A6">
        <w:rPr>
          <w:rFonts w:eastAsia="Arial Unicode MS" w:cs="Times New Roman"/>
          <w:kern w:val="3"/>
          <w:szCs w:val="24"/>
          <w:lang w:eastAsia="et-EE"/>
        </w:rPr>
        <w:t>Algatab Vabariigi Valitsus ……………… 202</w:t>
      </w:r>
      <w:r w:rsidRPr="005910A6" w:rsidR="00392B2D">
        <w:rPr>
          <w:rFonts w:eastAsia="Arial Unicode MS" w:cs="Times New Roman"/>
          <w:kern w:val="3"/>
          <w:szCs w:val="24"/>
          <w:lang w:eastAsia="et-EE"/>
        </w:rPr>
        <w:t>6</w:t>
      </w:r>
    </w:p>
    <w:sectPr w:rsidRPr="00321FA6" w:rsidR="003B4A79">
      <w:footerReference w:type="default" r:id="rId10"/>
      <w:pgSz w:w="11906" w:h="16838" w:orient="portrait"/>
      <w:pgMar w:top="1417" w:right="1417" w:bottom="1417" w:left="1417" w:header="708" w:footer="708" w:gutter="0"/>
      <w:cols w:space="708"/>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JJ" w:author="Johanna Maria Kosk - JUSTDIGI" w:date="2026-01-12T12:32:46" w:id="204468732">
    <w:p xmlns:w14="http://schemas.microsoft.com/office/word/2010/wordml" xmlns:w="http://schemas.openxmlformats.org/wordprocessingml/2006/main" w:rsidR="38FD6840" w:rsidRDefault="143EDB1F" w14:paraId="2BE3D005" w14:textId="78F837A8">
      <w:pPr>
        <w:pStyle w:val="CommentText"/>
      </w:pPr>
      <w:r>
        <w:rPr>
          <w:rStyle w:val="CommentReference"/>
        </w:rPr>
        <w:annotationRef/>
      </w:r>
      <w:r w:rsidRPr="28B17A4C" w:rsidR="331D0661">
        <w:t xml:space="preserve">Riigikogu juhatuse 2014. aasta 10. aprilli otsusega nr 70 kehtestatud eelnõu ja seletuskirja vormistamise juhendi kohaselt peaksid veerised olema vasakul 3 cm ja ülal, all, paremal 2 cm (otsuse lk 2). </w:t>
      </w:r>
    </w:p>
  </w:comment>
  <w:comment xmlns:w="http://schemas.openxmlformats.org/wordprocessingml/2006/main" w:initials="JJ" w:author="Johanna Maria Kosk - JUSTDIGI" w:date="2026-01-13T13:25:27" w:id="359983107">
    <w:p xmlns:w14="http://schemas.microsoft.com/office/word/2010/wordml" xmlns:w="http://schemas.openxmlformats.org/wordprocessingml/2006/main" w:rsidR="521B28D3" w:rsidRDefault="15FB69AC" w14:paraId="51E9BCD0" w14:textId="12E06AAA">
      <w:pPr>
        <w:pStyle w:val="CommentText"/>
      </w:pPr>
      <w:r>
        <w:rPr>
          <w:rStyle w:val="CommentReference"/>
        </w:rPr>
        <w:annotationRef/>
      </w:r>
      <w:r w:rsidRPr="6E9A7F2C" w:rsidR="2E9277D9">
        <w:t>-t</w:t>
      </w:r>
    </w:p>
  </w:comment>
  <w:comment xmlns:w="http://schemas.openxmlformats.org/wordprocessingml/2006/main" w:initials="JJ" w:author="Johanna Maria Kosk - JUSTDIGI" w:date="2026-01-14T10:48:58" w:id="1742094436">
    <w:p xmlns:w14="http://schemas.microsoft.com/office/word/2010/wordml" xmlns:w="http://schemas.openxmlformats.org/wordprocessingml/2006/main" w:rsidR="73231B34" w:rsidRDefault="52C4CBB5" w14:paraId="1EE4E038" w14:textId="61CB4E80">
      <w:pPr>
        <w:pStyle w:val="CommentText"/>
      </w:pPr>
      <w:r>
        <w:rPr>
          <w:rStyle w:val="CommentReference"/>
        </w:rPr>
        <w:annotationRef/>
      </w:r>
      <w:r w:rsidRPr="3363BD9F" w:rsidR="3BDFE42D">
        <w:t>semikoolon</w:t>
      </w:r>
    </w:p>
  </w:comment>
  <w:comment xmlns:w="http://schemas.openxmlformats.org/wordprocessingml/2006/main" w:initials="JJ" w:author="Johanna Maria Kosk - JUSTDIGI" w:date="2026-01-14T10:52:52" w:id="1630013680">
    <w:p xmlns:w14="http://schemas.microsoft.com/office/word/2010/wordml" xmlns:w="http://schemas.openxmlformats.org/wordprocessingml/2006/main" w:rsidR="3A94BE78" w:rsidRDefault="362CF203" w14:paraId="408760ED" w14:textId="2D7B2744">
      <w:pPr>
        <w:pStyle w:val="CommentText"/>
      </w:pPr>
      <w:r>
        <w:rPr>
          <w:rStyle w:val="CommentReference"/>
        </w:rPr>
        <w:annotationRef/>
      </w:r>
      <w:r w:rsidRPr="07055621" w:rsidR="30A632EE">
        <w:t>mitmus</w:t>
      </w:r>
    </w:p>
  </w:comment>
  <w:comment xmlns:w="http://schemas.openxmlformats.org/wordprocessingml/2006/main" w:initials="JJ" w:author="Johanna Maria Kosk - JUSTDIGI" w:date="2026-01-14T11:26:48" w:id="196998569">
    <w:p xmlns:w14="http://schemas.microsoft.com/office/word/2010/wordml" xmlns:w="http://schemas.openxmlformats.org/wordprocessingml/2006/main" w:rsidR="30313A3C" w:rsidRDefault="4660CABF" w14:paraId="775D4156" w14:textId="6C000834">
      <w:pPr>
        <w:pStyle w:val="CommentText"/>
      </w:pPr>
      <w:r>
        <w:rPr>
          <w:rStyle w:val="CommentReference"/>
        </w:rPr>
        <w:annotationRef/>
      </w:r>
      <w:r w:rsidRPr="72A4ACF0" w:rsidR="6BAB297C">
        <w:t>Palume kaaluda, kas need sätted sobivad siia paragrahvi, kuivõrd käsitlevad taotlemisel esitatavaid andmeid, mitte vahendi kasutamise õigust kui sellist. Lõige 5 sätestab taotluse läbi vaatamata jätmise tingimused, mis olemuselt võiks sobida paremini ka §-i 34(7).</w:t>
      </w:r>
    </w:p>
  </w:comment>
  <w:comment xmlns:w="http://schemas.openxmlformats.org/wordprocessingml/2006/main" w:initials="JJ" w:author="Johanna Maria Kosk - JUSTDIGI" w:date="2026-01-14T11:34:53" w:id="52738755">
    <w:p xmlns:w14="http://schemas.microsoft.com/office/word/2010/wordml" xmlns:w="http://schemas.openxmlformats.org/wordprocessingml/2006/main" w:rsidR="7DFAEE07" w:rsidRDefault="29FE677C" w14:paraId="6A8E7891" w14:textId="246EADE1">
      <w:pPr>
        <w:pStyle w:val="CommentText"/>
      </w:pPr>
      <w:r>
        <w:rPr>
          <w:rStyle w:val="CommentReference"/>
        </w:rPr>
        <w:annotationRef/>
      </w:r>
      <w:r w:rsidRPr="4392D010" w:rsidR="57C6FFFE">
        <w:t xml:space="preserve">Kas siinkohal oleks võimalik viidata seadusele täpsemalt, näiteks paragrahvi, peatüki vm struktuuriosa täpsusega? </w:t>
      </w:r>
    </w:p>
  </w:comment>
  <w:comment xmlns:w="http://schemas.openxmlformats.org/wordprocessingml/2006/main" w:initials="JJ" w:author="Johanna Maria Kosk - JUSTDIGI" w:date="2026-01-14T12:03:38" w:id="888576571">
    <w:p xmlns:w14="http://schemas.microsoft.com/office/word/2010/wordml" xmlns:w="http://schemas.openxmlformats.org/wordprocessingml/2006/main" w:rsidR="4A3AD18C" w:rsidRDefault="2BE227CB" w14:paraId="0D7D6654" w14:textId="3EAA5EBF">
      <w:pPr>
        <w:pStyle w:val="CommentText"/>
      </w:pPr>
      <w:r>
        <w:rPr>
          <w:rStyle w:val="CommentReference"/>
        </w:rPr>
        <w:annotationRef/>
      </w:r>
      <w:r w:rsidRPr="6ABB7CEF" w:rsidR="24022D88">
        <w:t>Palume kaaluda, kas selle tingimuse võiks kehtestada haldusorganile kaalutlusõigusega, st lõikes 5, kuivõrd seaduses sätestatud tingimused võivad olla erineva kaaluga.</w:t>
      </w:r>
    </w:p>
  </w:comment>
  <w:comment xmlns:w="http://schemas.openxmlformats.org/wordprocessingml/2006/main" w:initials="JJ" w:author="Johanna Maria Kosk - JUSTDIGI" w:date="2026-01-14T12:23:28" w:id="1056476039">
    <w:p xmlns:w14="http://schemas.microsoft.com/office/word/2010/wordml" xmlns:w="http://schemas.openxmlformats.org/wordprocessingml/2006/main" w:rsidR="49AFFE44" w:rsidRDefault="1DF3E98C" w14:paraId="4412FD72" w14:textId="56817106">
      <w:pPr>
        <w:pStyle w:val="CommentText"/>
      </w:pPr>
      <w:r>
        <w:rPr>
          <w:rStyle w:val="CommentReference"/>
        </w:rPr>
        <w:annotationRef/>
      </w:r>
      <w:r w:rsidRPr="2DB24855" w:rsidR="7644693F">
        <w:t>viivitamata?</w:t>
      </w:r>
    </w:p>
  </w:comment>
  <w:comment xmlns:w="http://schemas.openxmlformats.org/wordprocessingml/2006/main" w:initials="JJ" w:author="Johanna Maria Kosk - JUSTDIGI" w:date="2026-01-14T12:32:37" w:id="1655616304">
    <w:p xmlns:w14="http://schemas.microsoft.com/office/word/2010/wordml" xmlns:w="http://schemas.openxmlformats.org/wordprocessingml/2006/main" w:rsidR="0DD271DE" w:rsidRDefault="4B3AE2EF" w14:paraId="5A3E717E" w14:textId="1F39A6B4">
      <w:pPr>
        <w:pStyle w:val="CommentText"/>
      </w:pPr>
      <w:r>
        <w:rPr>
          <w:rStyle w:val="CommentReference"/>
        </w:rPr>
        <w:annotationRef/>
      </w:r>
      <w:r w:rsidRPr="68F2C195" w:rsidR="285ED575">
        <w:t>Palume kaaluda, kas ka see säte võiks olemuselt paremini sobida §-i 34(7), mis käsitleb vahendi kasutamise õiguse andmist ja sellest keeldumist.  Selguse huvides võiks olla hea, kui kõik läbi vaatamata jätmise/keeldumise alused on ühes kohas.</w:t>
      </w:r>
    </w:p>
  </w:comment>
  <w:comment xmlns:w="http://schemas.openxmlformats.org/wordprocessingml/2006/main" w:initials="JJ" w:author="Johanna Maria Kosk - JUSTDIGI" w:date="2026-01-14T12:46:07" w:id="1270656549">
    <w:p xmlns:w14="http://schemas.microsoft.com/office/word/2010/wordml" xmlns:w="http://schemas.openxmlformats.org/wordprocessingml/2006/main" w:rsidR="17AAC312" w:rsidRDefault="0E49FCD7" w14:paraId="22C1C197" w14:textId="38331A44">
      <w:pPr>
        <w:pStyle w:val="CommentText"/>
      </w:pPr>
      <w:r>
        <w:rPr>
          <w:rStyle w:val="CommentReference"/>
        </w:rPr>
        <w:annotationRef/>
      </w:r>
      <w:r w:rsidRPr="741903E9" w:rsidR="113A9390">
        <w:t xml:space="preserve">Viidatud paragrahvis on reguleeritud isiku tuvastamine ja isikusamasuse kontrollimine, sättel ei ole lõikeid 4 ja 5. Palume viite parandada. </w:t>
      </w:r>
    </w:p>
  </w:comment>
  <w:comment xmlns:w="http://schemas.openxmlformats.org/wordprocessingml/2006/main" w:initials="JJ" w:author="Johanna Maria Kosk - JUSTDIGI" w:date="2026-01-14T12:50:23" w:id="797293380">
    <w:p xmlns:w14="http://schemas.microsoft.com/office/word/2010/wordml" xmlns:w="http://schemas.openxmlformats.org/wordprocessingml/2006/main" w:rsidR="52441663" w:rsidRDefault="36836727" w14:paraId="55075C36" w14:textId="143E63E2">
      <w:pPr>
        <w:pStyle w:val="CommentText"/>
      </w:pPr>
      <w:r>
        <w:rPr>
          <w:rStyle w:val="CommentReference"/>
        </w:rPr>
        <w:annotationRef/>
      </w:r>
      <w:r w:rsidRPr="3EFCB55D" w:rsidR="70E91BCB">
        <w:t xml:space="preserve">Lõikes 2 ei ole taotluse läbi vaatamata jätmise alust, vaid volitusnorm. </w:t>
      </w:r>
    </w:p>
    <w:p xmlns:w14="http://schemas.microsoft.com/office/word/2010/wordml" xmlns:w="http://schemas.openxmlformats.org/wordprocessingml/2006/main" w:rsidR="7C8B43D9" w:rsidRDefault="1499F691" w14:paraId="5354F88A" w14:textId="42331354">
      <w:pPr>
        <w:pStyle w:val="CommentText"/>
      </w:pPr>
      <w:r w:rsidRPr="5838E83C" w:rsidR="0480FC92">
        <w:t xml:space="preserve">Samuti täpsustav küsimus, kas siin peaks olema viidatud ka lõikele 5, milles on samuti keeldumise alused? </w:t>
      </w:r>
    </w:p>
  </w:comment>
  <w:comment xmlns:w="http://schemas.openxmlformats.org/wordprocessingml/2006/main" w:initials="JJ" w:author="Johanna Maria Kosk - JUSTDIGI" w:date="2026-01-14T13:12:23" w:id="1260798470">
    <w:p xmlns:w14="http://schemas.microsoft.com/office/word/2010/wordml" xmlns:w="http://schemas.openxmlformats.org/wordprocessingml/2006/main" w:rsidR="29D9F19A" w:rsidRDefault="7557FE6A" w14:paraId="687E207C" w14:textId="705A6859">
      <w:pPr>
        <w:pStyle w:val="CommentText"/>
      </w:pPr>
      <w:r>
        <w:rPr>
          <w:rStyle w:val="CommentReference"/>
        </w:rPr>
        <w:annotationRef/>
      </w:r>
      <w:r w:rsidRPr="50645B4B" w:rsidR="1066CF51">
        <w:t xml:space="preserve">Juhime tähelepanu, et KonS § 26 lg-s 2 viidatakse § 48 lg-le 2. Viide tuleb välja jätta, kui § 48 kehtetuks tunnistatakse.  </w:t>
      </w:r>
    </w:p>
  </w:comment>
  <w:comment xmlns:w="http://schemas.openxmlformats.org/wordprocessingml/2006/main" w:initials="JJ" w:author="Johanna Maria Kosk - JUSTDIGI" w:date="2026-01-14T13:23:22" w:id="909822924">
    <w:p xmlns:w14="http://schemas.microsoft.com/office/word/2010/wordml" xmlns:w="http://schemas.openxmlformats.org/wordprocessingml/2006/main" w:rsidR="5F18D95E" w:rsidRDefault="57A4D765" w14:paraId="5BB3C47C" w14:textId="592C66A3">
      <w:pPr>
        <w:pStyle w:val="CommentText"/>
      </w:pPr>
      <w:r>
        <w:rPr>
          <w:rStyle w:val="CommentReference"/>
        </w:rPr>
        <w:annotationRef/>
      </w:r>
      <w:r w:rsidRPr="433C3896" w:rsidR="265ADD7E">
        <w:t xml:space="preserve">Sätte sõnastusse jääb alles "välja andmisest keeldumiseks", mistõttu palume ka selle tekstiosa muuta, et stiil oleks ühtlane (st ära jätta "välja"). </w:t>
      </w:r>
    </w:p>
  </w:comment>
  <w:comment xmlns:w="http://schemas.openxmlformats.org/wordprocessingml/2006/main" w:initials="JJ" w:author="Johanna Maria Kosk - JUSTDIGI" w:date="2026-01-14T13:27:52" w:id="549221640">
    <w:p xmlns:w14="http://schemas.microsoft.com/office/word/2010/wordml" xmlns:w="http://schemas.openxmlformats.org/wordprocessingml/2006/main" w:rsidR="6D851F10" w:rsidRDefault="5DEF0502" w14:paraId="6E6F811C" w14:textId="4720CBEF">
      <w:pPr>
        <w:pStyle w:val="CommentText"/>
      </w:pPr>
      <w:r>
        <w:rPr>
          <w:rStyle w:val="CommentReference"/>
        </w:rPr>
        <w:annotationRef/>
      </w:r>
      <w:r w:rsidRPr="64A02694" w:rsidR="384F8F65">
        <w:t xml:space="preserve">Kas mõeldud on § 51 lg-t 1(2)? Paragrahvil 50 ei ole lõiget 1(2)? </w:t>
      </w:r>
    </w:p>
  </w:comment>
  <w:comment xmlns:w="http://schemas.openxmlformats.org/wordprocessingml/2006/main" w:initials="JJ" w:author="Johanna Maria Kosk - JUSTDIGI" w:date="2026-01-14T13:32:52" w:id="1803326545">
    <w:p xmlns:w14="http://schemas.microsoft.com/office/word/2010/wordml" xmlns:w="http://schemas.openxmlformats.org/wordprocessingml/2006/main" w:rsidR="0ACF8CF8" w:rsidRDefault="5DEA465A" w14:paraId="34219ED4" w14:textId="6F00B170">
      <w:pPr>
        <w:pStyle w:val="CommentText"/>
      </w:pPr>
      <w:r>
        <w:rPr>
          <w:rStyle w:val="CommentReference"/>
        </w:rPr>
        <w:annotationRef/>
      </w:r>
      <w:r w:rsidRPr="5C5DE2BA" w:rsidR="2CF7DC89">
        <w:t>Kehtetuks tunnistamise alused on §-s 34(9).</w:t>
      </w:r>
    </w:p>
  </w:comment>
  <w:comment xmlns:w="http://schemas.openxmlformats.org/wordprocessingml/2006/main" w:initials="JJ" w:author="Johanna Maria Kosk - JUSTDIGI" w:date="2026-01-14T13:47:44" w:id="361660259">
    <w:p xmlns:w14="http://schemas.microsoft.com/office/word/2010/wordml" xmlns:w="http://schemas.openxmlformats.org/wordprocessingml/2006/main" w:rsidR="1B30DFAD" w:rsidRDefault="57B4F6A4" w14:paraId="7EC24F8F" w14:textId="3AB9B4ED">
      <w:pPr>
        <w:pStyle w:val="CommentText"/>
      </w:pPr>
      <w:r>
        <w:rPr>
          <w:rStyle w:val="CommentReference"/>
        </w:rPr>
        <w:annotationRef/>
      </w:r>
      <w:r w:rsidRPr="1F5D089B" w:rsidR="1AF7A3F7">
        <w:t>-e</w:t>
      </w:r>
    </w:p>
  </w:comment>
  <w:comment xmlns:w="http://schemas.openxmlformats.org/wordprocessingml/2006/main" w:initials="JJ" w:author="Johanna Maria Kosk - JUSTDIGI" w:date="2026-01-15T16:10:54" w:id="300683631">
    <w:p xmlns:w14="http://schemas.microsoft.com/office/word/2010/wordml" xmlns:w="http://schemas.openxmlformats.org/wordprocessingml/2006/main" w:rsidR="310A9315" w:rsidRDefault="58A3D5FE" w14:paraId="2897C220" w14:textId="7C26462B">
      <w:pPr>
        <w:pStyle w:val="CommentText"/>
      </w:pPr>
      <w:r>
        <w:rPr>
          <w:rStyle w:val="CommentReference"/>
        </w:rPr>
        <w:annotationRef/>
      </w:r>
      <w:r w:rsidRPr="4410778C" w:rsidR="639BC91E">
        <w:t>Vt kooskõlastuskiri p 1.</w:t>
      </w:r>
    </w:p>
  </w:comment>
  <w:comment xmlns:w="http://schemas.openxmlformats.org/wordprocessingml/2006/main" w:initials="JJ" w:author="Johanna Maria Kosk - JUSTDIGI" w:date="01/15/2026 16:11:57" w:id="892961011">
    <w:p xmlns:w14="http://schemas.microsoft.com/office/word/2010/wordml" w:rsidR="5999F5E7" w:rsidRDefault="3CC23942" w14:paraId="3A54D7F5" w14:textId="1B6A7CFD">
      <w:pPr>
        <w:pStyle w:val="CommentText"/>
      </w:pPr>
      <w:r>
        <w:rPr>
          <w:rStyle w:val="CommentReference"/>
        </w:rPr>
        <w:annotationRef/>
      </w:r>
      <w:r w:rsidRPr="0A1055FC" w:rsidR="1632D9BE">
        <w:t>Vt kooskõlastuskirja punktid 2-5.</w:t>
      </w:r>
    </w:p>
  </w:comment>
  <w:comment xmlns:w="http://schemas.openxmlformats.org/wordprocessingml/2006/main" w:initials="JJ" w:author="Johanna Maria Kosk - JUSTDIGI" w:date="2026-01-15T16:12:31" w:id="2136210135">
    <w:p xmlns:w14="http://schemas.microsoft.com/office/word/2010/wordml" xmlns:w="http://schemas.openxmlformats.org/wordprocessingml/2006/main" w:rsidR="2EB81C04" w:rsidRDefault="00D4C501" w14:paraId="23EA046C" w14:textId="32FE1B39">
      <w:pPr>
        <w:pStyle w:val="CommentText"/>
      </w:pPr>
      <w:r>
        <w:rPr>
          <w:rStyle w:val="CommentReference"/>
        </w:rPr>
        <w:annotationRef/>
      </w:r>
      <w:r w:rsidRPr="2F0052CC" w:rsidR="2F88CB47">
        <w:t>Vt kooskõlastuskiri p 6.</w:t>
      </w:r>
    </w:p>
  </w:comment>
  <w:comment xmlns:w="http://schemas.openxmlformats.org/wordprocessingml/2006/main" w:initials="JJ" w:author="Johanna Maria Kosk - JUSTDIGI" w:date="2026-01-15T16:12:49" w:id="94133232">
    <w:p xmlns:w14="http://schemas.microsoft.com/office/word/2010/wordml" xmlns:w="http://schemas.openxmlformats.org/wordprocessingml/2006/main" w:rsidR="102A5D8C" w:rsidRDefault="733A8AF6" w14:paraId="1A825A31" w14:textId="77B78D29">
      <w:pPr>
        <w:pStyle w:val="CommentText"/>
      </w:pPr>
      <w:r>
        <w:rPr>
          <w:rStyle w:val="CommentReference"/>
        </w:rPr>
        <w:annotationRef/>
      </w:r>
      <w:r w:rsidRPr="2D340F61" w:rsidR="2515F425">
        <w:t>Vt kooskõlastuskiri p 6.</w:t>
      </w:r>
    </w:p>
  </w:comment>
  <w:comment xmlns:w="http://schemas.openxmlformats.org/wordprocessingml/2006/main" w:initials="JJ" w:author="Johanna Maria Kosk - JUSTDIGI" w:date="01/15/2026 16:15:15" w:id="688233329">
    <w:p xmlns:w14="http://schemas.microsoft.com/office/word/2010/wordml" w:rsidR="4B3BF130" w:rsidRDefault="32164004" w14:paraId="328F23A9" w14:textId="0DFEADEA">
      <w:pPr>
        <w:pStyle w:val="CommentText"/>
      </w:pPr>
      <w:r>
        <w:rPr>
          <w:rStyle w:val="CommentReference"/>
        </w:rPr>
        <w:annotationRef/>
      </w:r>
      <w:r w:rsidRPr="52CD72C8" w:rsidR="6127A089">
        <w:t xml:space="preserve">Vt kooskõlastuskirja punktid 7, 13 ja 14. </w:t>
      </w:r>
    </w:p>
  </w:comment>
  <w:comment xmlns:w="http://schemas.openxmlformats.org/wordprocessingml/2006/main" w:initials="JJ" w:author="Johanna Maria Kosk - JUSTDIGI" w:date="2026-01-15T16:16:58" w:id="1066587357">
    <w:p xmlns:w14="http://schemas.microsoft.com/office/word/2010/wordml" xmlns:w="http://schemas.openxmlformats.org/wordprocessingml/2006/main" w:rsidR="68B43F60" w:rsidRDefault="795FB710" w14:paraId="74A017AC" w14:textId="2A477978">
      <w:pPr>
        <w:pStyle w:val="CommentText"/>
      </w:pPr>
      <w:r>
        <w:rPr>
          <w:rStyle w:val="CommentReference"/>
        </w:rPr>
        <w:annotationRef/>
      </w:r>
      <w:r w:rsidRPr="50F1727C" w:rsidR="21A267D3">
        <w:t xml:space="preserve">Vt kooskõlastuskiri punkt 8. </w:t>
      </w:r>
    </w:p>
  </w:comment>
</w:comments>
</file>

<file path=word/commentsExtended.xml><?xml version="1.0" encoding="utf-8"?>
<w15:commentsEx xmlns:mc="http://schemas.openxmlformats.org/markup-compatibility/2006" xmlns:w15="http://schemas.microsoft.com/office/word/2012/wordml" mc:Ignorable="w15">
  <w15:commentEx w15:done="0" w15:paraId="2BE3D005"/>
  <w15:commentEx w15:done="0" w15:paraId="51E9BCD0"/>
  <w15:commentEx w15:done="0" w15:paraId="1EE4E038"/>
  <w15:commentEx w15:done="0" w15:paraId="408760ED"/>
  <w15:commentEx w15:done="0" w15:paraId="775D4156"/>
  <w15:commentEx w15:done="0" w15:paraId="6A8E7891"/>
  <w15:commentEx w15:done="0" w15:paraId="0D7D6654"/>
  <w15:commentEx w15:done="0" w15:paraId="4412FD72"/>
  <w15:commentEx w15:done="0" w15:paraId="5A3E717E"/>
  <w15:commentEx w15:done="0" w15:paraId="22C1C197"/>
  <w15:commentEx w15:done="0" w15:paraId="5354F88A"/>
  <w15:commentEx w15:done="0" w15:paraId="687E207C"/>
  <w15:commentEx w15:done="0" w15:paraId="5BB3C47C"/>
  <w15:commentEx w15:done="0" w15:paraId="6E6F811C"/>
  <w15:commentEx w15:done="0" w15:paraId="34219ED4"/>
  <w15:commentEx w15:done="0" w15:paraId="7EC24F8F"/>
  <w15:commentEx w15:done="0" w15:paraId="2897C220"/>
  <w15:commentEx w15:done="0" w15:paraId="3A54D7F5"/>
  <w15:commentEx w15:done="0" w15:paraId="23EA046C"/>
  <w15:commentEx w15:done="0" w15:paraId="1A825A31"/>
  <w15:commentEx w15:done="0" w15:paraId="328F23A9"/>
  <w15:commentEx w15:done="0" w15:paraId="74A017AC"/>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541B72D" w16cex:dateUtc="2026-01-12T10:32:46.245Z"/>
  <w16cex:commentExtensible w16cex:durableId="2370677C" w16cex:dateUtc="2026-01-13T11:25:27.234Z"/>
  <w16cex:commentExtensible w16cex:durableId="62C97E9B" w16cex:dateUtc="2026-01-14T08:48:58.205Z"/>
  <w16cex:commentExtensible w16cex:durableId="57C83505" w16cex:dateUtc="2026-01-14T08:52:52.963Z"/>
  <w16cex:commentExtensible w16cex:durableId="57E6CA01" w16cex:dateUtc="2026-01-14T09:26:48.844Z"/>
  <w16cex:commentExtensible w16cex:durableId="21372774" w16cex:dateUtc="2026-01-14T09:34:53.932Z"/>
  <w16cex:commentExtensible w16cex:durableId="105E8BEC" w16cex:dateUtc="2026-01-14T10:03:38.686Z"/>
  <w16cex:commentExtensible w16cex:durableId="43D2355D" w16cex:dateUtc="2026-01-14T10:23:28.904Z"/>
  <w16cex:commentExtensible w16cex:durableId="066E6048" w16cex:dateUtc="2026-01-14T10:32:37.931Z"/>
  <w16cex:commentExtensible w16cex:durableId="2204A838" w16cex:dateUtc="2026-01-14T10:46:07.198Z"/>
  <w16cex:commentExtensible w16cex:durableId="39E2D614" w16cex:dateUtc="2026-01-14T10:50:23.869Z"/>
  <w16cex:commentExtensible w16cex:durableId="1D44BD91" w16cex:dateUtc="2026-01-14T11:12:23.92Z"/>
  <w16cex:commentExtensible w16cex:durableId="53BD5AEC" w16cex:dateUtc="2026-01-14T11:23:22.651Z"/>
  <w16cex:commentExtensible w16cex:durableId="4088CC02" w16cex:dateUtc="2026-01-14T11:27:52.174Z"/>
  <w16cex:commentExtensible w16cex:durableId="357C28EF" w16cex:dateUtc="2026-01-14T11:32:52.743Z"/>
  <w16cex:commentExtensible w16cex:durableId="2CC73EA5" w16cex:dateUtc="2026-01-14T11:47:44.77Z"/>
  <w16cex:commentExtensible w16cex:durableId="295A6C1A" w16cex:dateUtc="2026-01-15T14:10:54.222Z"/>
  <w16cex:commentExtensible w16cex:durableId="750D6F7B" w16cex:dateUtc="2026-01-15T14:11:57.3Z"/>
  <w16cex:commentExtensible w16cex:durableId="69023D40" w16cex:dateUtc="2026-01-15T14:12:31.95Z"/>
  <w16cex:commentExtensible w16cex:durableId="073BBD7A" w16cex:dateUtc="2026-01-15T14:12:49.66Z"/>
  <w16cex:commentExtensible w16cex:durableId="4FCC87C4" w16cex:dateUtc="2026-01-15T14:15:15.962Z"/>
  <w16cex:commentExtensible w16cex:durableId="1D50C2BE" w16cex:dateUtc="2026-01-15T14:16:58.747Z"/>
</w16cex:commentsExtensible>
</file>

<file path=word/commentsIds.xml><?xml version="1.0" encoding="utf-8"?>
<w16cid:commentsIds xmlns:mc="http://schemas.openxmlformats.org/markup-compatibility/2006" xmlns:w16cid="http://schemas.microsoft.com/office/word/2016/wordml/cid" mc:Ignorable="w16cid">
  <w16cid:commentId w16cid:paraId="2BE3D005" w16cid:durableId="2541B72D"/>
  <w16cid:commentId w16cid:paraId="51E9BCD0" w16cid:durableId="2370677C"/>
  <w16cid:commentId w16cid:paraId="1EE4E038" w16cid:durableId="62C97E9B"/>
  <w16cid:commentId w16cid:paraId="408760ED" w16cid:durableId="57C83505"/>
  <w16cid:commentId w16cid:paraId="775D4156" w16cid:durableId="57E6CA01"/>
  <w16cid:commentId w16cid:paraId="6A8E7891" w16cid:durableId="21372774"/>
  <w16cid:commentId w16cid:paraId="0D7D6654" w16cid:durableId="105E8BEC"/>
  <w16cid:commentId w16cid:paraId="4412FD72" w16cid:durableId="43D2355D"/>
  <w16cid:commentId w16cid:paraId="5A3E717E" w16cid:durableId="066E6048"/>
  <w16cid:commentId w16cid:paraId="22C1C197" w16cid:durableId="2204A838"/>
  <w16cid:commentId w16cid:paraId="5354F88A" w16cid:durableId="39E2D614"/>
  <w16cid:commentId w16cid:paraId="687E207C" w16cid:durableId="1D44BD91"/>
  <w16cid:commentId w16cid:paraId="5BB3C47C" w16cid:durableId="53BD5AEC"/>
  <w16cid:commentId w16cid:paraId="6E6F811C" w16cid:durableId="4088CC02"/>
  <w16cid:commentId w16cid:paraId="34219ED4" w16cid:durableId="357C28EF"/>
  <w16cid:commentId w16cid:paraId="7EC24F8F" w16cid:durableId="2CC73EA5"/>
  <w16cid:commentId w16cid:paraId="2897C220" w16cid:durableId="295A6C1A"/>
  <w16cid:commentId w16cid:paraId="3A54D7F5" w16cid:durableId="750D6F7B"/>
  <w16cid:commentId w16cid:paraId="23EA046C" w16cid:durableId="69023D40"/>
  <w16cid:commentId w16cid:paraId="1A825A31" w16cid:durableId="073BBD7A"/>
  <w16cid:commentId w16cid:paraId="328F23A9" w16cid:durableId="4FCC87C4"/>
  <w16cid:commentId w16cid:paraId="74A017AC" w16cid:durableId="1D50C2B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84676" w:rsidP="00602BAE" w:rsidRDefault="00684676" w14:paraId="60BF9187" w14:textId="77777777">
      <w:r>
        <w:separator/>
      </w:r>
    </w:p>
  </w:endnote>
  <w:endnote w:type="continuationSeparator" w:id="0">
    <w:p w:rsidR="00684676" w:rsidP="00602BAE" w:rsidRDefault="00684676" w14:paraId="754FCDD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191943"/>
      <w:docPartObj>
        <w:docPartGallery w:val="Page Numbers (Bottom of Page)"/>
        <w:docPartUnique/>
      </w:docPartObj>
    </w:sdtPr>
    <w:sdtEndPr/>
    <w:sdtContent>
      <w:p w:rsidR="00602BAE" w:rsidRDefault="00602BAE" w14:paraId="13C7DB8B" w14:textId="4C915546">
        <w:pPr>
          <w:pStyle w:val="Jalus"/>
          <w:jc w:val="center"/>
        </w:pPr>
        <w:r>
          <w:fldChar w:fldCharType="begin"/>
        </w:r>
        <w:r>
          <w:instrText>PAGE   \* MERGEFORMAT</w:instrText>
        </w:r>
        <w:r>
          <w:fldChar w:fldCharType="separate"/>
        </w:r>
        <w:r>
          <w:t>2</w:t>
        </w:r>
        <w:r>
          <w:fldChar w:fldCharType="end"/>
        </w:r>
      </w:p>
    </w:sdtContent>
  </w:sdt>
  <w:p w:rsidR="00602BAE" w:rsidRDefault="00602BAE" w14:paraId="067246B4"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84676" w:rsidP="00602BAE" w:rsidRDefault="00684676" w14:paraId="72D5ACE1" w14:textId="77777777">
      <w:r>
        <w:separator/>
      </w:r>
    </w:p>
  </w:footnote>
  <w:footnote w:type="continuationSeparator" w:id="0">
    <w:p w:rsidR="00684676" w:rsidP="00602BAE" w:rsidRDefault="00684676" w14:paraId="248CDEE8"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12AD3"/>
    <w:multiLevelType w:val="hybridMultilevel"/>
    <w:tmpl w:val="58E83B86"/>
    <w:lvl w:ilvl="0" w:tplc="139CA9CC">
      <w:start w:val="1"/>
      <w:numFmt w:val="bullet"/>
      <w:lvlText w:val=""/>
      <w:lvlJc w:val="left"/>
      <w:pPr>
        <w:ind w:left="720" w:hanging="360"/>
      </w:pPr>
      <w:rPr>
        <w:rFonts w:ascii="Symbol" w:hAnsi="Symbol"/>
      </w:rPr>
    </w:lvl>
    <w:lvl w:ilvl="1" w:tplc="A0882D44">
      <w:start w:val="1"/>
      <w:numFmt w:val="bullet"/>
      <w:lvlText w:val=""/>
      <w:lvlJc w:val="left"/>
      <w:pPr>
        <w:ind w:left="720" w:hanging="360"/>
      </w:pPr>
      <w:rPr>
        <w:rFonts w:ascii="Symbol" w:hAnsi="Symbol"/>
      </w:rPr>
    </w:lvl>
    <w:lvl w:ilvl="2" w:tplc="F3583550">
      <w:start w:val="1"/>
      <w:numFmt w:val="bullet"/>
      <w:lvlText w:val=""/>
      <w:lvlJc w:val="left"/>
      <w:pPr>
        <w:ind w:left="720" w:hanging="360"/>
      </w:pPr>
      <w:rPr>
        <w:rFonts w:ascii="Symbol" w:hAnsi="Symbol"/>
      </w:rPr>
    </w:lvl>
    <w:lvl w:ilvl="3" w:tplc="C352B2F4">
      <w:start w:val="1"/>
      <w:numFmt w:val="bullet"/>
      <w:lvlText w:val=""/>
      <w:lvlJc w:val="left"/>
      <w:pPr>
        <w:ind w:left="720" w:hanging="360"/>
      </w:pPr>
      <w:rPr>
        <w:rFonts w:ascii="Symbol" w:hAnsi="Symbol"/>
      </w:rPr>
    </w:lvl>
    <w:lvl w:ilvl="4" w:tplc="D130C2F6">
      <w:start w:val="1"/>
      <w:numFmt w:val="bullet"/>
      <w:lvlText w:val=""/>
      <w:lvlJc w:val="left"/>
      <w:pPr>
        <w:ind w:left="720" w:hanging="360"/>
      </w:pPr>
      <w:rPr>
        <w:rFonts w:ascii="Symbol" w:hAnsi="Symbol"/>
      </w:rPr>
    </w:lvl>
    <w:lvl w:ilvl="5" w:tplc="D79E7964">
      <w:start w:val="1"/>
      <w:numFmt w:val="bullet"/>
      <w:lvlText w:val=""/>
      <w:lvlJc w:val="left"/>
      <w:pPr>
        <w:ind w:left="720" w:hanging="360"/>
      </w:pPr>
      <w:rPr>
        <w:rFonts w:ascii="Symbol" w:hAnsi="Symbol"/>
      </w:rPr>
    </w:lvl>
    <w:lvl w:ilvl="6" w:tplc="94E21AF0">
      <w:start w:val="1"/>
      <w:numFmt w:val="bullet"/>
      <w:lvlText w:val=""/>
      <w:lvlJc w:val="left"/>
      <w:pPr>
        <w:ind w:left="720" w:hanging="360"/>
      </w:pPr>
      <w:rPr>
        <w:rFonts w:ascii="Symbol" w:hAnsi="Symbol"/>
      </w:rPr>
    </w:lvl>
    <w:lvl w:ilvl="7" w:tplc="BF4A281E">
      <w:start w:val="1"/>
      <w:numFmt w:val="bullet"/>
      <w:lvlText w:val=""/>
      <w:lvlJc w:val="left"/>
      <w:pPr>
        <w:ind w:left="720" w:hanging="360"/>
      </w:pPr>
      <w:rPr>
        <w:rFonts w:ascii="Symbol" w:hAnsi="Symbol"/>
      </w:rPr>
    </w:lvl>
    <w:lvl w:ilvl="8" w:tplc="6218B754">
      <w:start w:val="1"/>
      <w:numFmt w:val="bullet"/>
      <w:lvlText w:val=""/>
      <w:lvlJc w:val="left"/>
      <w:pPr>
        <w:ind w:left="720" w:hanging="360"/>
      </w:pPr>
      <w:rPr>
        <w:rFonts w:ascii="Symbol" w:hAnsi="Symbol"/>
      </w:rPr>
    </w:lvl>
  </w:abstractNum>
  <w:abstractNum w:abstractNumId="1" w15:restartNumberingAfterBreak="0">
    <w:nsid w:val="17A251DE"/>
    <w:multiLevelType w:val="hybridMultilevel"/>
    <w:tmpl w:val="00DC4F2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E415C5E"/>
    <w:multiLevelType w:val="hybridMultilevel"/>
    <w:tmpl w:val="69EAC5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4423049"/>
    <w:multiLevelType w:val="hybridMultilevel"/>
    <w:tmpl w:val="976A615E"/>
    <w:lvl w:ilvl="0" w:tplc="7C067CB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91A655A"/>
    <w:multiLevelType w:val="hybridMultilevel"/>
    <w:tmpl w:val="1DC687D8"/>
    <w:lvl w:ilvl="0" w:tplc="04250001">
      <w:start w:val="1"/>
      <w:numFmt w:val="bullet"/>
      <w:lvlText w:val=""/>
      <w:lvlJc w:val="left"/>
      <w:pPr>
        <w:ind w:left="360" w:hanging="360"/>
      </w:pPr>
      <w:rPr>
        <w:rFonts w:hint="default" w:ascii="Symbol" w:hAnsi="Symbol"/>
      </w:rPr>
    </w:lvl>
    <w:lvl w:ilvl="1" w:tplc="FFFFFFFF" w:tentative="1">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5" w15:restartNumberingAfterBreak="0">
    <w:nsid w:val="768070C3"/>
    <w:multiLevelType w:val="hybridMultilevel"/>
    <w:tmpl w:val="4BE88DE4"/>
    <w:lvl w:ilvl="0" w:tplc="0F860100">
      <w:start w:val="1"/>
      <w:numFmt w:val="decimal"/>
      <w:lvlText w:val="%1)"/>
      <w:lvlJc w:val="left"/>
      <w:pPr>
        <w:ind w:left="720" w:hanging="360"/>
      </w:pPr>
    </w:lvl>
    <w:lvl w:ilvl="1" w:tplc="967ED4FE">
      <w:start w:val="1"/>
      <w:numFmt w:val="decimal"/>
      <w:lvlText w:val="%2)"/>
      <w:lvlJc w:val="left"/>
      <w:pPr>
        <w:ind w:left="720" w:hanging="360"/>
      </w:pPr>
    </w:lvl>
    <w:lvl w:ilvl="2" w:tplc="BC5EFA38">
      <w:start w:val="1"/>
      <w:numFmt w:val="decimal"/>
      <w:lvlText w:val="%3)"/>
      <w:lvlJc w:val="left"/>
      <w:pPr>
        <w:ind w:left="720" w:hanging="360"/>
      </w:pPr>
    </w:lvl>
    <w:lvl w:ilvl="3" w:tplc="D8B43334">
      <w:start w:val="1"/>
      <w:numFmt w:val="decimal"/>
      <w:lvlText w:val="%4)"/>
      <w:lvlJc w:val="left"/>
      <w:pPr>
        <w:ind w:left="720" w:hanging="360"/>
      </w:pPr>
    </w:lvl>
    <w:lvl w:ilvl="4" w:tplc="DC9E1B14">
      <w:start w:val="1"/>
      <w:numFmt w:val="decimal"/>
      <w:lvlText w:val="%5)"/>
      <w:lvlJc w:val="left"/>
      <w:pPr>
        <w:ind w:left="720" w:hanging="360"/>
      </w:pPr>
    </w:lvl>
    <w:lvl w:ilvl="5" w:tplc="38A44A96">
      <w:start w:val="1"/>
      <w:numFmt w:val="decimal"/>
      <w:lvlText w:val="%6)"/>
      <w:lvlJc w:val="left"/>
      <w:pPr>
        <w:ind w:left="720" w:hanging="360"/>
      </w:pPr>
    </w:lvl>
    <w:lvl w:ilvl="6" w:tplc="BD644BB6">
      <w:start w:val="1"/>
      <w:numFmt w:val="decimal"/>
      <w:lvlText w:val="%7)"/>
      <w:lvlJc w:val="left"/>
      <w:pPr>
        <w:ind w:left="720" w:hanging="360"/>
      </w:pPr>
    </w:lvl>
    <w:lvl w:ilvl="7" w:tplc="D4E4AA66">
      <w:start w:val="1"/>
      <w:numFmt w:val="decimal"/>
      <w:lvlText w:val="%8)"/>
      <w:lvlJc w:val="left"/>
      <w:pPr>
        <w:ind w:left="720" w:hanging="360"/>
      </w:pPr>
    </w:lvl>
    <w:lvl w:ilvl="8" w:tplc="AED0F54E">
      <w:start w:val="1"/>
      <w:numFmt w:val="decimal"/>
      <w:lvlText w:val="%9)"/>
      <w:lvlJc w:val="left"/>
      <w:pPr>
        <w:ind w:left="720" w:hanging="360"/>
      </w:pPr>
    </w:lvl>
  </w:abstractNum>
  <w:num w:numId="1" w16cid:durableId="903419492">
    <w:abstractNumId w:val="3"/>
  </w:num>
  <w:num w:numId="2" w16cid:durableId="802389462">
    <w:abstractNumId w:val="2"/>
  </w:num>
  <w:num w:numId="3" w16cid:durableId="7028788">
    <w:abstractNumId w:val="4"/>
  </w:num>
  <w:num w:numId="4" w16cid:durableId="160241825">
    <w:abstractNumId w:val="1"/>
  </w:num>
  <w:num w:numId="5" w16cid:durableId="557210677">
    <w:abstractNumId w:val="5"/>
  </w:num>
  <w:num w:numId="6" w16cid:durableId="1129056077">
    <w:abstractNumId w:val="0"/>
  </w:num>
</w:numbering>
</file>

<file path=word/people.xml><?xml version="1.0" encoding="utf-8"?>
<w15:people xmlns:mc="http://schemas.openxmlformats.org/markup-compatibility/2006" xmlns:w15="http://schemas.microsoft.com/office/word/2012/wordml" mc:Ignorable="w15">
  <w15:person w15:author="Johanna Maria Kosk - JUSTDIGI">
    <w15:presenceInfo w15:providerId="AD" w15:userId="S::johanna.kosk@justdigi.ee::f9f517bd-c3dc-4ed7-93b7-35e515b09de5"/>
  </w15:person>
  <w15:person w15:author="Johanna Maria Kosk - JUSTDIGI">
    <w15:presenceInfo w15:providerId="AD" w15:userId="S::johanna.kosk@justdigi.ee::f9f517bd-c3dc-4ed7-93b7-35e515b09d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tru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FA6"/>
    <w:rsid w:val="00017495"/>
    <w:rsid w:val="00024117"/>
    <w:rsid w:val="000246BC"/>
    <w:rsid w:val="00050813"/>
    <w:rsid w:val="00050B8F"/>
    <w:rsid w:val="000573B4"/>
    <w:rsid w:val="00073694"/>
    <w:rsid w:val="000808C7"/>
    <w:rsid w:val="0008431B"/>
    <w:rsid w:val="000845C2"/>
    <w:rsid w:val="00085BD0"/>
    <w:rsid w:val="0009008F"/>
    <w:rsid w:val="00090D71"/>
    <w:rsid w:val="000A0C91"/>
    <w:rsid w:val="000B44F7"/>
    <w:rsid w:val="000D5C68"/>
    <w:rsid w:val="000F15FA"/>
    <w:rsid w:val="00103555"/>
    <w:rsid w:val="001056E2"/>
    <w:rsid w:val="001077E0"/>
    <w:rsid w:val="00122902"/>
    <w:rsid w:val="00123A27"/>
    <w:rsid w:val="0012563E"/>
    <w:rsid w:val="00130A3B"/>
    <w:rsid w:val="00132B52"/>
    <w:rsid w:val="00144C2B"/>
    <w:rsid w:val="0014513F"/>
    <w:rsid w:val="0015042D"/>
    <w:rsid w:val="00162D5B"/>
    <w:rsid w:val="00164220"/>
    <w:rsid w:val="001700E2"/>
    <w:rsid w:val="00174EA4"/>
    <w:rsid w:val="0018726E"/>
    <w:rsid w:val="001902DA"/>
    <w:rsid w:val="00195452"/>
    <w:rsid w:val="001A5E31"/>
    <w:rsid w:val="001C19A7"/>
    <w:rsid w:val="001C5B35"/>
    <w:rsid w:val="001D07E3"/>
    <w:rsid w:val="001F35EF"/>
    <w:rsid w:val="00201D26"/>
    <w:rsid w:val="00202150"/>
    <w:rsid w:val="00213FA6"/>
    <w:rsid w:val="00225711"/>
    <w:rsid w:val="00231B3F"/>
    <w:rsid w:val="002571F3"/>
    <w:rsid w:val="00260AFF"/>
    <w:rsid w:val="0026229D"/>
    <w:rsid w:val="002628B5"/>
    <w:rsid w:val="00272349"/>
    <w:rsid w:val="00273D86"/>
    <w:rsid w:val="002808D4"/>
    <w:rsid w:val="0028612C"/>
    <w:rsid w:val="00286893"/>
    <w:rsid w:val="002A1003"/>
    <w:rsid w:val="002B2301"/>
    <w:rsid w:val="002C08FD"/>
    <w:rsid w:val="002C70B3"/>
    <w:rsid w:val="002C72D9"/>
    <w:rsid w:val="002C74A9"/>
    <w:rsid w:val="002E0E7C"/>
    <w:rsid w:val="002E5B22"/>
    <w:rsid w:val="002E6700"/>
    <w:rsid w:val="002E7DE4"/>
    <w:rsid w:val="002F0537"/>
    <w:rsid w:val="002F0DFB"/>
    <w:rsid w:val="00311CCB"/>
    <w:rsid w:val="00312E55"/>
    <w:rsid w:val="00321FA6"/>
    <w:rsid w:val="00322D9F"/>
    <w:rsid w:val="0033134B"/>
    <w:rsid w:val="00340E34"/>
    <w:rsid w:val="003565FB"/>
    <w:rsid w:val="00372715"/>
    <w:rsid w:val="00375FBD"/>
    <w:rsid w:val="00392B2D"/>
    <w:rsid w:val="003A159B"/>
    <w:rsid w:val="003A18A0"/>
    <w:rsid w:val="003A1C9B"/>
    <w:rsid w:val="003B4A79"/>
    <w:rsid w:val="003C1DB3"/>
    <w:rsid w:val="003D0538"/>
    <w:rsid w:val="003D71A4"/>
    <w:rsid w:val="003E2ED8"/>
    <w:rsid w:val="003F4CCB"/>
    <w:rsid w:val="003F61C1"/>
    <w:rsid w:val="00403B6F"/>
    <w:rsid w:val="00404475"/>
    <w:rsid w:val="004152A6"/>
    <w:rsid w:val="00421917"/>
    <w:rsid w:val="004226B5"/>
    <w:rsid w:val="0042395D"/>
    <w:rsid w:val="00437AD1"/>
    <w:rsid w:val="00461F7D"/>
    <w:rsid w:val="00477040"/>
    <w:rsid w:val="0049017E"/>
    <w:rsid w:val="004906A0"/>
    <w:rsid w:val="004940C3"/>
    <w:rsid w:val="00496B90"/>
    <w:rsid w:val="004A11A5"/>
    <w:rsid w:val="004A204F"/>
    <w:rsid w:val="004A2459"/>
    <w:rsid w:val="004C22B6"/>
    <w:rsid w:val="004C300A"/>
    <w:rsid w:val="004D24B6"/>
    <w:rsid w:val="004E03B9"/>
    <w:rsid w:val="00503E9C"/>
    <w:rsid w:val="0050465D"/>
    <w:rsid w:val="00513543"/>
    <w:rsid w:val="00513DC2"/>
    <w:rsid w:val="00525A11"/>
    <w:rsid w:val="00535ABD"/>
    <w:rsid w:val="00536708"/>
    <w:rsid w:val="00560E99"/>
    <w:rsid w:val="0057170E"/>
    <w:rsid w:val="005730C7"/>
    <w:rsid w:val="005820C9"/>
    <w:rsid w:val="00583D56"/>
    <w:rsid w:val="005910A6"/>
    <w:rsid w:val="0059209E"/>
    <w:rsid w:val="005A54EA"/>
    <w:rsid w:val="005A6DA8"/>
    <w:rsid w:val="005B5465"/>
    <w:rsid w:val="005C0424"/>
    <w:rsid w:val="005C1A8C"/>
    <w:rsid w:val="005C78BB"/>
    <w:rsid w:val="005D16A8"/>
    <w:rsid w:val="00601DD3"/>
    <w:rsid w:val="00602BAE"/>
    <w:rsid w:val="006131DB"/>
    <w:rsid w:val="006157DC"/>
    <w:rsid w:val="006235BF"/>
    <w:rsid w:val="006256D9"/>
    <w:rsid w:val="006276E4"/>
    <w:rsid w:val="00633857"/>
    <w:rsid w:val="00644830"/>
    <w:rsid w:val="00653451"/>
    <w:rsid w:val="00653D45"/>
    <w:rsid w:val="006570D4"/>
    <w:rsid w:val="00663512"/>
    <w:rsid w:val="00684676"/>
    <w:rsid w:val="0069287D"/>
    <w:rsid w:val="006B5727"/>
    <w:rsid w:val="006D34C1"/>
    <w:rsid w:val="006D7EA2"/>
    <w:rsid w:val="006F2DB2"/>
    <w:rsid w:val="007041B1"/>
    <w:rsid w:val="00707FB2"/>
    <w:rsid w:val="007126D0"/>
    <w:rsid w:val="007446F6"/>
    <w:rsid w:val="00750BF0"/>
    <w:rsid w:val="00755978"/>
    <w:rsid w:val="007562F9"/>
    <w:rsid w:val="007612F6"/>
    <w:rsid w:val="007618CF"/>
    <w:rsid w:val="00767017"/>
    <w:rsid w:val="007678C1"/>
    <w:rsid w:val="00776D11"/>
    <w:rsid w:val="00780F99"/>
    <w:rsid w:val="0079017D"/>
    <w:rsid w:val="00790FF0"/>
    <w:rsid w:val="00791FD5"/>
    <w:rsid w:val="007A6A76"/>
    <w:rsid w:val="007D13CC"/>
    <w:rsid w:val="007D1C43"/>
    <w:rsid w:val="007E66DF"/>
    <w:rsid w:val="00806308"/>
    <w:rsid w:val="008076F3"/>
    <w:rsid w:val="00814FFF"/>
    <w:rsid w:val="00822C4A"/>
    <w:rsid w:val="00825022"/>
    <w:rsid w:val="00830FF9"/>
    <w:rsid w:val="00833744"/>
    <w:rsid w:val="00835923"/>
    <w:rsid w:val="00840CD7"/>
    <w:rsid w:val="00841ED8"/>
    <w:rsid w:val="008429DB"/>
    <w:rsid w:val="008521BB"/>
    <w:rsid w:val="0086105E"/>
    <w:rsid w:val="00861FD8"/>
    <w:rsid w:val="008664D9"/>
    <w:rsid w:val="008737A6"/>
    <w:rsid w:val="0087571B"/>
    <w:rsid w:val="0088135E"/>
    <w:rsid w:val="00883559"/>
    <w:rsid w:val="00886EFB"/>
    <w:rsid w:val="00893437"/>
    <w:rsid w:val="00897AA1"/>
    <w:rsid w:val="008A0B1F"/>
    <w:rsid w:val="008A3681"/>
    <w:rsid w:val="008B6D0F"/>
    <w:rsid w:val="008B7EC8"/>
    <w:rsid w:val="008B7F50"/>
    <w:rsid w:val="008E4C87"/>
    <w:rsid w:val="008F4574"/>
    <w:rsid w:val="008F6D45"/>
    <w:rsid w:val="00901955"/>
    <w:rsid w:val="009069F4"/>
    <w:rsid w:val="00921A75"/>
    <w:rsid w:val="00922AC7"/>
    <w:rsid w:val="00925E42"/>
    <w:rsid w:val="0092748F"/>
    <w:rsid w:val="00932EA7"/>
    <w:rsid w:val="00936B22"/>
    <w:rsid w:val="009436D2"/>
    <w:rsid w:val="009504F6"/>
    <w:rsid w:val="00950E17"/>
    <w:rsid w:val="00963C56"/>
    <w:rsid w:val="009654C5"/>
    <w:rsid w:val="0097157E"/>
    <w:rsid w:val="00971DB6"/>
    <w:rsid w:val="009745A5"/>
    <w:rsid w:val="00995458"/>
    <w:rsid w:val="009A2700"/>
    <w:rsid w:val="009D66FF"/>
    <w:rsid w:val="009E72EB"/>
    <w:rsid w:val="009F3620"/>
    <w:rsid w:val="00A0062A"/>
    <w:rsid w:val="00A05C11"/>
    <w:rsid w:val="00A137C7"/>
    <w:rsid w:val="00A2785C"/>
    <w:rsid w:val="00A32D40"/>
    <w:rsid w:val="00A3615A"/>
    <w:rsid w:val="00A5263E"/>
    <w:rsid w:val="00A664F6"/>
    <w:rsid w:val="00A66CE1"/>
    <w:rsid w:val="00A7231E"/>
    <w:rsid w:val="00A7558B"/>
    <w:rsid w:val="00A831EC"/>
    <w:rsid w:val="00A952A1"/>
    <w:rsid w:val="00A969A4"/>
    <w:rsid w:val="00AA052D"/>
    <w:rsid w:val="00AA41EB"/>
    <w:rsid w:val="00AA5FF7"/>
    <w:rsid w:val="00AB0933"/>
    <w:rsid w:val="00AB73F9"/>
    <w:rsid w:val="00AC35A3"/>
    <w:rsid w:val="00AC4F16"/>
    <w:rsid w:val="00AE154B"/>
    <w:rsid w:val="00B15481"/>
    <w:rsid w:val="00B26BEB"/>
    <w:rsid w:val="00B3452C"/>
    <w:rsid w:val="00B522F0"/>
    <w:rsid w:val="00B569CC"/>
    <w:rsid w:val="00B64160"/>
    <w:rsid w:val="00B732BA"/>
    <w:rsid w:val="00B742C2"/>
    <w:rsid w:val="00B876C2"/>
    <w:rsid w:val="00BA3BAB"/>
    <w:rsid w:val="00BC1BB1"/>
    <w:rsid w:val="00BC6B49"/>
    <w:rsid w:val="00BD71E4"/>
    <w:rsid w:val="00BE7C4A"/>
    <w:rsid w:val="00BF4FC8"/>
    <w:rsid w:val="00C022C1"/>
    <w:rsid w:val="00C132CD"/>
    <w:rsid w:val="00C172FB"/>
    <w:rsid w:val="00C17304"/>
    <w:rsid w:val="00C31AA8"/>
    <w:rsid w:val="00C51E8F"/>
    <w:rsid w:val="00C56D61"/>
    <w:rsid w:val="00C8665C"/>
    <w:rsid w:val="00C86C26"/>
    <w:rsid w:val="00C93E8F"/>
    <w:rsid w:val="00CA3870"/>
    <w:rsid w:val="00CB1A81"/>
    <w:rsid w:val="00CB26C2"/>
    <w:rsid w:val="00CC353D"/>
    <w:rsid w:val="00CC54C4"/>
    <w:rsid w:val="00CC5776"/>
    <w:rsid w:val="00CD605E"/>
    <w:rsid w:val="00CE28F4"/>
    <w:rsid w:val="00CE30E9"/>
    <w:rsid w:val="00CE54F5"/>
    <w:rsid w:val="00CE61C3"/>
    <w:rsid w:val="00D045B2"/>
    <w:rsid w:val="00D06A86"/>
    <w:rsid w:val="00D120E7"/>
    <w:rsid w:val="00D25B46"/>
    <w:rsid w:val="00D33DF6"/>
    <w:rsid w:val="00D3421A"/>
    <w:rsid w:val="00D3430A"/>
    <w:rsid w:val="00D34A49"/>
    <w:rsid w:val="00D37A7A"/>
    <w:rsid w:val="00D41709"/>
    <w:rsid w:val="00D51658"/>
    <w:rsid w:val="00D52711"/>
    <w:rsid w:val="00D541F0"/>
    <w:rsid w:val="00D55703"/>
    <w:rsid w:val="00D61F9C"/>
    <w:rsid w:val="00D648A2"/>
    <w:rsid w:val="00D700EB"/>
    <w:rsid w:val="00D71C21"/>
    <w:rsid w:val="00D7317D"/>
    <w:rsid w:val="00D76248"/>
    <w:rsid w:val="00D805A2"/>
    <w:rsid w:val="00DB35B2"/>
    <w:rsid w:val="00DB5ADF"/>
    <w:rsid w:val="00DC4560"/>
    <w:rsid w:val="00DD5D82"/>
    <w:rsid w:val="00DD7750"/>
    <w:rsid w:val="00DF13C6"/>
    <w:rsid w:val="00DF3836"/>
    <w:rsid w:val="00DF3DC5"/>
    <w:rsid w:val="00E0055C"/>
    <w:rsid w:val="00E055AC"/>
    <w:rsid w:val="00E20C9D"/>
    <w:rsid w:val="00E23106"/>
    <w:rsid w:val="00E3358D"/>
    <w:rsid w:val="00E35025"/>
    <w:rsid w:val="00E35245"/>
    <w:rsid w:val="00E3711B"/>
    <w:rsid w:val="00E51231"/>
    <w:rsid w:val="00E51DA4"/>
    <w:rsid w:val="00E5679F"/>
    <w:rsid w:val="00E67AC1"/>
    <w:rsid w:val="00E77622"/>
    <w:rsid w:val="00E86C85"/>
    <w:rsid w:val="00E931A2"/>
    <w:rsid w:val="00E95AE6"/>
    <w:rsid w:val="00E97E93"/>
    <w:rsid w:val="00EA1E60"/>
    <w:rsid w:val="00EB1928"/>
    <w:rsid w:val="00EB4D23"/>
    <w:rsid w:val="00EB6BBE"/>
    <w:rsid w:val="00EC3FB1"/>
    <w:rsid w:val="00ED3648"/>
    <w:rsid w:val="00ED78E0"/>
    <w:rsid w:val="00F00700"/>
    <w:rsid w:val="00F041CA"/>
    <w:rsid w:val="00F24384"/>
    <w:rsid w:val="00F26694"/>
    <w:rsid w:val="00F348F3"/>
    <w:rsid w:val="00F370A3"/>
    <w:rsid w:val="00F3739B"/>
    <w:rsid w:val="00F40CC6"/>
    <w:rsid w:val="00F51124"/>
    <w:rsid w:val="00F549B2"/>
    <w:rsid w:val="00F61E61"/>
    <w:rsid w:val="00F6340E"/>
    <w:rsid w:val="00F73030"/>
    <w:rsid w:val="00F76F5B"/>
    <w:rsid w:val="00F80D05"/>
    <w:rsid w:val="00F81E7C"/>
    <w:rsid w:val="00F8659C"/>
    <w:rsid w:val="00F87663"/>
    <w:rsid w:val="00F93120"/>
    <w:rsid w:val="00F9570D"/>
    <w:rsid w:val="00F95CCA"/>
    <w:rsid w:val="00F96292"/>
    <w:rsid w:val="00FA2ACF"/>
    <w:rsid w:val="00FA7B98"/>
    <w:rsid w:val="00FB2AD9"/>
    <w:rsid w:val="00FC03F1"/>
    <w:rsid w:val="00FC08F8"/>
    <w:rsid w:val="00FC5E50"/>
    <w:rsid w:val="00FD19D9"/>
    <w:rsid w:val="00FD2694"/>
    <w:rsid w:val="00FE181D"/>
    <w:rsid w:val="00FE676E"/>
    <w:rsid w:val="00FF2CC0"/>
    <w:rsid w:val="00FF2FCC"/>
    <w:rsid w:val="00FF3207"/>
    <w:rsid w:val="08B1C11B"/>
    <w:rsid w:val="0B831321"/>
    <w:rsid w:val="0E95701A"/>
    <w:rsid w:val="0F8233C8"/>
    <w:rsid w:val="255A7559"/>
    <w:rsid w:val="2D017D3F"/>
    <w:rsid w:val="3022F2B8"/>
    <w:rsid w:val="36445A12"/>
    <w:rsid w:val="373E1769"/>
    <w:rsid w:val="377E7D42"/>
    <w:rsid w:val="39E6814F"/>
    <w:rsid w:val="3A5E8C25"/>
    <w:rsid w:val="3F25BFE2"/>
    <w:rsid w:val="42F9691D"/>
    <w:rsid w:val="43931A85"/>
    <w:rsid w:val="45FACA6C"/>
    <w:rsid w:val="460AAA8B"/>
    <w:rsid w:val="48735C47"/>
    <w:rsid w:val="49310DBB"/>
    <w:rsid w:val="4B7AFB71"/>
    <w:rsid w:val="4D82AA11"/>
    <w:rsid w:val="4EE673C1"/>
    <w:rsid w:val="501AC840"/>
    <w:rsid w:val="505E49A8"/>
    <w:rsid w:val="50921AEF"/>
    <w:rsid w:val="512D7D86"/>
    <w:rsid w:val="512DA5D4"/>
    <w:rsid w:val="5375E758"/>
    <w:rsid w:val="5483B334"/>
    <w:rsid w:val="55DA8830"/>
    <w:rsid w:val="561BB08B"/>
    <w:rsid w:val="5772E7C8"/>
    <w:rsid w:val="5929F443"/>
    <w:rsid w:val="5C9A8B07"/>
    <w:rsid w:val="6578BB68"/>
    <w:rsid w:val="67E23309"/>
    <w:rsid w:val="698F8D1A"/>
    <w:rsid w:val="6E478844"/>
    <w:rsid w:val="730C5C5F"/>
    <w:rsid w:val="746F99BB"/>
    <w:rsid w:val="77C845F0"/>
    <w:rsid w:val="7C181451"/>
    <w:rsid w:val="7F31BED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01BA6"/>
  <w15:chartTrackingRefBased/>
  <w15:docId w15:val="{68E53C56-B237-4A2A-BA51-E86703949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cs="Arial" w:eastAsiaTheme="minorHAnsi"/>
        <w:color w:val="202020"/>
        <w:kern w:val="2"/>
        <w:sz w:val="24"/>
        <w:szCs w:val="21"/>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49017E"/>
  </w:style>
  <w:style w:type="paragraph" w:styleId="Pealkiri1">
    <w:name w:val="heading 1"/>
    <w:basedOn w:val="Normaallaad"/>
    <w:next w:val="Normaallaad"/>
    <w:link w:val="Pealkiri1Mrk"/>
    <w:uiPriority w:val="9"/>
    <w:qFormat/>
    <w:rsid w:val="00321FA6"/>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321FA6"/>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Pealkiri3">
    <w:name w:val="heading 3"/>
    <w:basedOn w:val="Normaallaad"/>
    <w:next w:val="Normaallaad"/>
    <w:link w:val="Pealkiri3Mrk"/>
    <w:uiPriority w:val="9"/>
    <w:unhideWhenUsed/>
    <w:qFormat/>
    <w:rsid w:val="00321FA6"/>
    <w:pPr>
      <w:keepNext/>
      <w:keepLines/>
      <w:spacing w:before="160" w:after="80"/>
      <w:outlineLvl w:val="2"/>
    </w:pPr>
    <w:rPr>
      <w:rFonts w:asciiTheme="minorHAnsi" w:hAnsiTheme="minorHAnsi"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321FA6"/>
    <w:pPr>
      <w:keepNext/>
      <w:keepLines/>
      <w:spacing w:before="80" w:after="40"/>
      <w:outlineLvl w:val="3"/>
    </w:pPr>
    <w:rPr>
      <w:rFonts w:asciiTheme="minorHAnsi" w:hAnsiTheme="minorHAnsi"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321FA6"/>
    <w:pPr>
      <w:keepNext/>
      <w:keepLines/>
      <w:spacing w:before="80" w:after="40"/>
      <w:outlineLvl w:val="4"/>
    </w:pPr>
    <w:rPr>
      <w:rFonts w:asciiTheme="minorHAnsi" w:hAnsiTheme="minorHAnsi"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321FA6"/>
    <w:pPr>
      <w:keepNext/>
      <w:keepLines/>
      <w:spacing w:before="40"/>
      <w:outlineLvl w:val="5"/>
    </w:pPr>
    <w:rPr>
      <w:rFonts w:asciiTheme="minorHAnsi" w:hAnsiTheme="minorHAnsi"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321FA6"/>
    <w:pPr>
      <w:keepNext/>
      <w:keepLines/>
      <w:spacing w:before="40"/>
      <w:outlineLvl w:val="6"/>
    </w:pPr>
    <w:rPr>
      <w:rFonts w:asciiTheme="minorHAnsi" w:hAnsiTheme="minorHAnsi"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321FA6"/>
    <w:pPr>
      <w:keepNext/>
      <w:keepLines/>
      <w:outlineLvl w:val="7"/>
    </w:pPr>
    <w:rPr>
      <w:rFonts w:asciiTheme="minorHAnsi" w:hAnsiTheme="minorHAnsi"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321FA6"/>
    <w:pPr>
      <w:keepNext/>
      <w:keepLines/>
      <w:outlineLvl w:val="8"/>
    </w:pPr>
    <w:rPr>
      <w:rFonts w:asciiTheme="minorHAnsi" w:hAnsiTheme="minorHAnsi" w:eastAsiaTheme="majorEastAsia" w:cstheme="majorBidi"/>
      <w:color w:val="272727" w:themeColor="text1" w:themeTint="D8"/>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Pealkiri1Mrk" w:customStyle="1">
    <w:name w:val="Pealkiri 1 Märk"/>
    <w:basedOn w:val="Liguvaikefont"/>
    <w:link w:val="Pealkiri1"/>
    <w:uiPriority w:val="9"/>
    <w:rsid w:val="00321FA6"/>
    <w:rPr>
      <w:rFonts w:asciiTheme="majorHAnsi" w:hAnsiTheme="majorHAnsi" w:eastAsiaTheme="majorEastAsia" w:cstheme="majorBidi"/>
      <w:color w:val="0F4761" w:themeColor="accent1" w:themeShade="BF"/>
      <w:sz w:val="40"/>
      <w:szCs w:val="40"/>
    </w:rPr>
  </w:style>
  <w:style w:type="character" w:styleId="Pealkiri2Mrk" w:customStyle="1">
    <w:name w:val="Pealkiri 2 Märk"/>
    <w:basedOn w:val="Liguvaikefont"/>
    <w:link w:val="Pealkiri2"/>
    <w:uiPriority w:val="9"/>
    <w:semiHidden/>
    <w:rsid w:val="00321FA6"/>
    <w:rPr>
      <w:rFonts w:asciiTheme="majorHAnsi" w:hAnsiTheme="majorHAnsi" w:eastAsiaTheme="majorEastAsia" w:cstheme="majorBidi"/>
      <w:color w:val="0F4761" w:themeColor="accent1" w:themeShade="BF"/>
      <w:sz w:val="32"/>
      <w:szCs w:val="32"/>
    </w:rPr>
  </w:style>
  <w:style w:type="character" w:styleId="Pealkiri3Mrk" w:customStyle="1">
    <w:name w:val="Pealkiri 3 Märk"/>
    <w:basedOn w:val="Liguvaikefont"/>
    <w:link w:val="Pealkiri3"/>
    <w:uiPriority w:val="9"/>
    <w:rsid w:val="00321FA6"/>
    <w:rPr>
      <w:rFonts w:asciiTheme="minorHAnsi" w:hAnsiTheme="minorHAnsi" w:eastAsiaTheme="majorEastAsia" w:cstheme="majorBidi"/>
      <w:color w:val="0F4761" w:themeColor="accent1" w:themeShade="BF"/>
      <w:sz w:val="28"/>
      <w:szCs w:val="28"/>
    </w:rPr>
  </w:style>
  <w:style w:type="character" w:styleId="Pealkiri4Mrk" w:customStyle="1">
    <w:name w:val="Pealkiri 4 Märk"/>
    <w:basedOn w:val="Liguvaikefont"/>
    <w:link w:val="Pealkiri4"/>
    <w:uiPriority w:val="9"/>
    <w:semiHidden/>
    <w:rsid w:val="00321FA6"/>
    <w:rPr>
      <w:rFonts w:asciiTheme="minorHAnsi" w:hAnsiTheme="minorHAnsi" w:eastAsiaTheme="majorEastAsia" w:cstheme="majorBidi"/>
      <w:i/>
      <w:iCs/>
      <w:color w:val="0F4761" w:themeColor="accent1" w:themeShade="BF"/>
    </w:rPr>
  </w:style>
  <w:style w:type="character" w:styleId="Pealkiri5Mrk" w:customStyle="1">
    <w:name w:val="Pealkiri 5 Märk"/>
    <w:basedOn w:val="Liguvaikefont"/>
    <w:link w:val="Pealkiri5"/>
    <w:uiPriority w:val="9"/>
    <w:semiHidden/>
    <w:rsid w:val="00321FA6"/>
    <w:rPr>
      <w:rFonts w:asciiTheme="minorHAnsi" w:hAnsiTheme="minorHAnsi" w:eastAsiaTheme="majorEastAsia" w:cstheme="majorBidi"/>
      <w:color w:val="0F4761" w:themeColor="accent1" w:themeShade="BF"/>
    </w:rPr>
  </w:style>
  <w:style w:type="character" w:styleId="Pealkiri6Mrk" w:customStyle="1">
    <w:name w:val="Pealkiri 6 Märk"/>
    <w:basedOn w:val="Liguvaikefont"/>
    <w:link w:val="Pealkiri6"/>
    <w:uiPriority w:val="9"/>
    <w:semiHidden/>
    <w:rsid w:val="00321FA6"/>
    <w:rPr>
      <w:rFonts w:asciiTheme="minorHAnsi" w:hAnsiTheme="minorHAnsi" w:eastAsiaTheme="majorEastAsia" w:cstheme="majorBidi"/>
      <w:i/>
      <w:iCs/>
      <w:color w:val="595959" w:themeColor="text1" w:themeTint="A6"/>
    </w:rPr>
  </w:style>
  <w:style w:type="character" w:styleId="Pealkiri7Mrk" w:customStyle="1">
    <w:name w:val="Pealkiri 7 Märk"/>
    <w:basedOn w:val="Liguvaikefont"/>
    <w:link w:val="Pealkiri7"/>
    <w:uiPriority w:val="9"/>
    <w:semiHidden/>
    <w:rsid w:val="00321FA6"/>
    <w:rPr>
      <w:rFonts w:asciiTheme="minorHAnsi" w:hAnsiTheme="minorHAnsi" w:eastAsiaTheme="majorEastAsia" w:cstheme="majorBidi"/>
      <w:color w:val="595959" w:themeColor="text1" w:themeTint="A6"/>
    </w:rPr>
  </w:style>
  <w:style w:type="character" w:styleId="Pealkiri8Mrk" w:customStyle="1">
    <w:name w:val="Pealkiri 8 Märk"/>
    <w:basedOn w:val="Liguvaikefont"/>
    <w:link w:val="Pealkiri8"/>
    <w:uiPriority w:val="9"/>
    <w:semiHidden/>
    <w:rsid w:val="00321FA6"/>
    <w:rPr>
      <w:rFonts w:asciiTheme="minorHAnsi" w:hAnsiTheme="minorHAnsi" w:eastAsiaTheme="majorEastAsia" w:cstheme="majorBidi"/>
      <w:i/>
      <w:iCs/>
      <w:color w:val="272727" w:themeColor="text1" w:themeTint="D8"/>
    </w:rPr>
  </w:style>
  <w:style w:type="character" w:styleId="Pealkiri9Mrk" w:customStyle="1">
    <w:name w:val="Pealkiri 9 Märk"/>
    <w:basedOn w:val="Liguvaikefont"/>
    <w:link w:val="Pealkiri9"/>
    <w:uiPriority w:val="9"/>
    <w:semiHidden/>
    <w:rsid w:val="00321FA6"/>
    <w:rPr>
      <w:rFonts w:asciiTheme="minorHAnsi" w:hAnsiTheme="minorHAnsi" w:eastAsiaTheme="majorEastAsia" w:cstheme="majorBidi"/>
      <w:color w:val="272727" w:themeColor="text1" w:themeTint="D8"/>
    </w:rPr>
  </w:style>
  <w:style w:type="paragraph" w:styleId="Pealkiri">
    <w:name w:val="Title"/>
    <w:basedOn w:val="Normaallaad"/>
    <w:next w:val="Normaallaad"/>
    <w:link w:val="PealkiriMrk"/>
    <w:uiPriority w:val="10"/>
    <w:qFormat/>
    <w:rsid w:val="00321FA6"/>
    <w:pPr>
      <w:spacing w:after="80"/>
      <w:contextualSpacing/>
    </w:pPr>
    <w:rPr>
      <w:rFonts w:asciiTheme="majorHAnsi" w:hAnsiTheme="majorHAnsi" w:eastAsiaTheme="majorEastAsia" w:cstheme="majorBidi"/>
      <w:color w:val="auto"/>
      <w:spacing w:val="-10"/>
      <w:kern w:val="28"/>
      <w:sz w:val="56"/>
      <w:szCs w:val="56"/>
    </w:rPr>
  </w:style>
  <w:style w:type="character" w:styleId="PealkiriMrk" w:customStyle="1">
    <w:name w:val="Pealkiri Märk"/>
    <w:basedOn w:val="Liguvaikefont"/>
    <w:link w:val="Pealkiri"/>
    <w:uiPriority w:val="10"/>
    <w:rsid w:val="00321FA6"/>
    <w:rPr>
      <w:rFonts w:asciiTheme="majorHAnsi" w:hAnsiTheme="majorHAnsi" w:eastAsiaTheme="majorEastAsia" w:cstheme="majorBidi"/>
      <w:color w:val="auto"/>
      <w:spacing w:val="-10"/>
      <w:kern w:val="28"/>
      <w:sz w:val="56"/>
      <w:szCs w:val="56"/>
    </w:rPr>
  </w:style>
  <w:style w:type="paragraph" w:styleId="Alapealkiri">
    <w:name w:val="Subtitle"/>
    <w:basedOn w:val="Normaallaad"/>
    <w:next w:val="Normaallaad"/>
    <w:link w:val="AlapealkiriMrk"/>
    <w:uiPriority w:val="11"/>
    <w:qFormat/>
    <w:rsid w:val="00321FA6"/>
    <w:pPr>
      <w:numPr>
        <w:ilvl w:val="1"/>
      </w:numPr>
      <w:spacing w:after="160"/>
    </w:pPr>
    <w:rPr>
      <w:rFonts w:asciiTheme="minorHAnsi" w:hAnsiTheme="minorHAnsi" w:eastAsiaTheme="majorEastAsia" w:cstheme="majorBidi"/>
      <w:color w:val="595959" w:themeColor="text1" w:themeTint="A6"/>
      <w:spacing w:val="15"/>
      <w:sz w:val="28"/>
      <w:szCs w:val="28"/>
    </w:rPr>
  </w:style>
  <w:style w:type="character" w:styleId="AlapealkiriMrk" w:customStyle="1">
    <w:name w:val="Alapealkiri Märk"/>
    <w:basedOn w:val="Liguvaikefont"/>
    <w:link w:val="Alapealkiri"/>
    <w:uiPriority w:val="11"/>
    <w:rsid w:val="00321FA6"/>
    <w:rPr>
      <w:rFonts w:asciiTheme="minorHAnsi" w:hAnsiTheme="minorHAnsi"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321FA6"/>
    <w:pPr>
      <w:spacing w:before="160" w:after="160"/>
      <w:jc w:val="center"/>
    </w:pPr>
    <w:rPr>
      <w:i/>
      <w:iCs/>
      <w:color w:val="404040" w:themeColor="text1" w:themeTint="BF"/>
    </w:rPr>
  </w:style>
  <w:style w:type="character" w:styleId="TsitaatMrk" w:customStyle="1">
    <w:name w:val="Tsitaat Märk"/>
    <w:basedOn w:val="Liguvaikefont"/>
    <w:link w:val="Tsitaat"/>
    <w:uiPriority w:val="29"/>
    <w:rsid w:val="00321FA6"/>
    <w:rPr>
      <w:i/>
      <w:iCs/>
      <w:color w:val="404040" w:themeColor="text1" w:themeTint="BF"/>
    </w:rPr>
  </w:style>
  <w:style w:type="paragraph" w:styleId="Loendilik">
    <w:name w:val="List Paragraph"/>
    <w:basedOn w:val="Normaallaad"/>
    <w:uiPriority w:val="34"/>
    <w:qFormat/>
    <w:rsid w:val="00321FA6"/>
    <w:pPr>
      <w:ind w:left="720"/>
      <w:contextualSpacing/>
    </w:pPr>
  </w:style>
  <w:style w:type="character" w:styleId="Selgeltmrgatavrhutus">
    <w:name w:val="Intense Emphasis"/>
    <w:basedOn w:val="Liguvaikefont"/>
    <w:uiPriority w:val="21"/>
    <w:qFormat/>
    <w:rsid w:val="00321FA6"/>
    <w:rPr>
      <w:i/>
      <w:iCs/>
      <w:color w:val="0F4761" w:themeColor="accent1" w:themeShade="BF"/>
    </w:rPr>
  </w:style>
  <w:style w:type="paragraph" w:styleId="Selgeltmrgatavtsitaat">
    <w:name w:val="Intense Quote"/>
    <w:basedOn w:val="Normaallaad"/>
    <w:next w:val="Normaallaad"/>
    <w:link w:val="SelgeltmrgatavtsitaatMrk"/>
    <w:uiPriority w:val="30"/>
    <w:qFormat/>
    <w:rsid w:val="00321FA6"/>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SelgeltmrgatavtsitaatMrk" w:customStyle="1">
    <w:name w:val="Selgelt märgatav tsitaat Märk"/>
    <w:basedOn w:val="Liguvaikefont"/>
    <w:link w:val="Selgeltmrgatavtsitaat"/>
    <w:uiPriority w:val="30"/>
    <w:rsid w:val="00321FA6"/>
    <w:rPr>
      <w:i/>
      <w:iCs/>
      <w:color w:val="0F4761" w:themeColor="accent1" w:themeShade="BF"/>
    </w:rPr>
  </w:style>
  <w:style w:type="character" w:styleId="Selgeltmrgatavviide">
    <w:name w:val="Intense Reference"/>
    <w:basedOn w:val="Liguvaikefont"/>
    <w:uiPriority w:val="32"/>
    <w:qFormat/>
    <w:rsid w:val="00321FA6"/>
    <w:rPr>
      <w:b/>
      <w:bCs/>
      <w:smallCaps/>
      <w:color w:val="0F4761" w:themeColor="accent1" w:themeShade="BF"/>
      <w:spacing w:val="5"/>
    </w:rPr>
  </w:style>
  <w:style w:type="numbering" w:styleId="Loendita1" w:customStyle="1">
    <w:name w:val="Loendita1"/>
    <w:next w:val="Loendita"/>
    <w:uiPriority w:val="99"/>
    <w:semiHidden/>
    <w:unhideWhenUsed/>
    <w:rsid w:val="00321FA6"/>
  </w:style>
  <w:style w:type="character" w:styleId="Kommentaariviide">
    <w:name w:val="annotation reference"/>
    <w:basedOn w:val="Liguvaikefont"/>
    <w:uiPriority w:val="99"/>
    <w:semiHidden/>
    <w:unhideWhenUsed/>
    <w:rsid w:val="00321FA6"/>
    <w:rPr>
      <w:sz w:val="16"/>
      <w:szCs w:val="16"/>
    </w:rPr>
  </w:style>
  <w:style w:type="paragraph" w:styleId="Kommentaaritekst1" w:customStyle="1">
    <w:name w:val="Kommentaari tekst1"/>
    <w:basedOn w:val="Normaallaad"/>
    <w:next w:val="Kommentaaritekst"/>
    <w:link w:val="KommentaaritekstMrk"/>
    <w:uiPriority w:val="99"/>
    <w:unhideWhenUsed/>
    <w:rsid w:val="00321FA6"/>
    <w:rPr>
      <w:kern w:val="0"/>
      <w:sz w:val="20"/>
      <w:szCs w:val="20"/>
    </w:rPr>
  </w:style>
  <w:style w:type="character" w:styleId="KommentaaritekstMrk" w:customStyle="1">
    <w:name w:val="Kommentaari tekst Märk"/>
    <w:basedOn w:val="Liguvaikefont"/>
    <w:link w:val="Kommentaaritekst1"/>
    <w:uiPriority w:val="99"/>
    <w:rsid w:val="00321FA6"/>
    <w:rPr>
      <w:kern w:val="0"/>
      <w:sz w:val="20"/>
      <w:szCs w:val="20"/>
    </w:rPr>
  </w:style>
  <w:style w:type="paragraph" w:styleId="msonormal0" w:customStyle="1">
    <w:name w:val="msonormal"/>
    <w:basedOn w:val="Normaallaad"/>
    <w:rsid w:val="00321FA6"/>
    <w:pPr>
      <w:spacing w:before="100" w:beforeAutospacing="1" w:after="100" w:afterAutospacing="1"/>
    </w:pPr>
    <w:rPr>
      <w:rFonts w:eastAsia="Times New Roman" w:cs="Times New Roman"/>
      <w:color w:val="auto"/>
      <w:kern w:val="0"/>
      <w:szCs w:val="24"/>
      <w:lang w:eastAsia="et-EE"/>
    </w:rPr>
  </w:style>
  <w:style w:type="paragraph" w:styleId="Kommentaariteema1" w:customStyle="1">
    <w:name w:val="Kommentaari teema1"/>
    <w:basedOn w:val="Kommentaaritekst"/>
    <w:next w:val="Kommentaaritekst"/>
    <w:uiPriority w:val="99"/>
    <w:semiHidden/>
    <w:unhideWhenUsed/>
    <w:rsid w:val="00321FA6"/>
    <w:rPr>
      <w:rFonts w:cs="Times New Roman"/>
      <w:b/>
      <w:bCs/>
      <w:color w:val="auto"/>
    </w:rPr>
  </w:style>
  <w:style w:type="character" w:styleId="KommentaariteemaMrk" w:customStyle="1">
    <w:name w:val="Kommentaari teema Märk"/>
    <w:basedOn w:val="KommentaaritekstMrk"/>
    <w:link w:val="Kommentaariteema"/>
    <w:uiPriority w:val="99"/>
    <w:semiHidden/>
    <w:rsid w:val="00321FA6"/>
    <w:rPr>
      <w:b/>
      <w:bCs/>
      <w:kern w:val="0"/>
      <w:sz w:val="20"/>
      <w:szCs w:val="20"/>
    </w:rPr>
  </w:style>
  <w:style w:type="paragraph" w:styleId="Redaktsioon1" w:customStyle="1">
    <w:name w:val="Redaktsioon1"/>
    <w:next w:val="Redaktsioon"/>
    <w:hidden/>
    <w:uiPriority w:val="99"/>
    <w:semiHidden/>
    <w:rsid w:val="00321FA6"/>
    <w:rPr>
      <w:rFonts w:cs="Times New Roman"/>
      <w:color w:val="auto"/>
      <w:szCs w:val="24"/>
    </w:rPr>
  </w:style>
  <w:style w:type="character" w:styleId="Tugev">
    <w:name w:val="Strong"/>
    <w:basedOn w:val="Liguvaikefont"/>
    <w:uiPriority w:val="22"/>
    <w:qFormat/>
    <w:rsid w:val="00321FA6"/>
    <w:rPr>
      <w:b/>
      <w:bCs/>
    </w:rPr>
  </w:style>
  <w:style w:type="paragraph" w:styleId="Normaallaadveeb">
    <w:name w:val="Normal (Web)"/>
    <w:basedOn w:val="Normaallaad"/>
    <w:uiPriority w:val="99"/>
    <w:semiHidden/>
    <w:unhideWhenUsed/>
    <w:rsid w:val="00321FA6"/>
    <w:pPr>
      <w:spacing w:before="100" w:beforeAutospacing="1" w:after="100" w:afterAutospacing="1"/>
    </w:pPr>
    <w:rPr>
      <w:rFonts w:eastAsia="Times New Roman" w:cs="Times New Roman"/>
      <w:color w:val="auto"/>
      <w:kern w:val="0"/>
      <w:szCs w:val="24"/>
      <w:lang w:eastAsia="et-EE"/>
    </w:rPr>
  </w:style>
  <w:style w:type="character" w:styleId="mm" w:customStyle="1">
    <w:name w:val="mm"/>
    <w:basedOn w:val="Liguvaikefont"/>
    <w:rsid w:val="00321FA6"/>
  </w:style>
  <w:style w:type="character" w:styleId="Hperlink">
    <w:name w:val="Hyperlink"/>
    <w:basedOn w:val="Liguvaikefont"/>
    <w:uiPriority w:val="99"/>
    <w:unhideWhenUsed/>
    <w:rsid w:val="00321FA6"/>
    <w:rPr>
      <w:color w:val="0000FF"/>
      <w:u w:val="single"/>
    </w:rPr>
  </w:style>
  <w:style w:type="paragraph" w:styleId="Vahedeta">
    <w:name w:val="No Spacing"/>
    <w:uiPriority w:val="1"/>
    <w:qFormat/>
    <w:rsid w:val="00321FA6"/>
    <w:pPr>
      <w:jc w:val="both"/>
    </w:pPr>
    <w:rPr>
      <w:rFonts w:ascii="Arial" w:hAnsi="Arial" w:eastAsia="Times New Roman" w:cs="Times New Roman"/>
      <w:color w:val="auto"/>
      <w:kern w:val="0"/>
      <w:sz w:val="20"/>
      <w:szCs w:val="22"/>
      <w:lang w:eastAsia="et-EE"/>
    </w:rPr>
  </w:style>
  <w:style w:type="paragraph" w:styleId="pf0" w:customStyle="1">
    <w:name w:val="pf0"/>
    <w:basedOn w:val="Normaallaad"/>
    <w:rsid w:val="00321FA6"/>
    <w:pPr>
      <w:spacing w:before="100" w:beforeAutospacing="1" w:after="100" w:afterAutospacing="1"/>
    </w:pPr>
    <w:rPr>
      <w:rFonts w:eastAsia="Times New Roman" w:cs="Times New Roman"/>
      <w:color w:val="auto"/>
      <w:kern w:val="0"/>
      <w:szCs w:val="24"/>
      <w:lang w:eastAsia="et-EE"/>
    </w:rPr>
  </w:style>
  <w:style w:type="character" w:styleId="cf01" w:customStyle="1">
    <w:name w:val="cf01"/>
    <w:basedOn w:val="Liguvaikefont"/>
    <w:rsid w:val="00321FA6"/>
    <w:rPr>
      <w:rFonts w:hint="default" w:ascii="Segoe UI" w:hAnsi="Segoe UI" w:cs="Segoe UI"/>
      <w:i/>
      <w:iCs/>
      <w:sz w:val="18"/>
      <w:szCs w:val="18"/>
    </w:rPr>
  </w:style>
  <w:style w:type="character" w:styleId="cf11" w:customStyle="1">
    <w:name w:val="cf11"/>
    <w:basedOn w:val="Liguvaikefont"/>
    <w:rsid w:val="00321FA6"/>
    <w:rPr>
      <w:rFonts w:hint="default" w:ascii="Segoe UI" w:hAnsi="Segoe UI" w:cs="Segoe UI"/>
      <w:i/>
      <w:iCs/>
      <w:sz w:val="18"/>
      <w:szCs w:val="18"/>
      <w:shd w:val="clear" w:color="auto" w:fill="FFFF00"/>
    </w:rPr>
  </w:style>
  <w:style w:type="paragraph" w:styleId="Pis1" w:customStyle="1">
    <w:name w:val="Päis1"/>
    <w:basedOn w:val="Normaallaad"/>
    <w:next w:val="Pis"/>
    <w:link w:val="PisMrk"/>
    <w:uiPriority w:val="99"/>
    <w:unhideWhenUsed/>
    <w:rsid w:val="00321FA6"/>
    <w:pPr>
      <w:tabs>
        <w:tab w:val="center" w:pos="4536"/>
        <w:tab w:val="right" w:pos="9072"/>
      </w:tabs>
    </w:pPr>
  </w:style>
  <w:style w:type="character" w:styleId="PisMrk" w:customStyle="1">
    <w:name w:val="Päis Märk"/>
    <w:basedOn w:val="Liguvaikefont"/>
    <w:link w:val="Pis1"/>
    <w:uiPriority w:val="99"/>
    <w:rsid w:val="00321FA6"/>
  </w:style>
  <w:style w:type="paragraph" w:styleId="Jalus1" w:customStyle="1">
    <w:name w:val="Jalus1"/>
    <w:basedOn w:val="Normaallaad"/>
    <w:next w:val="Jalus"/>
    <w:link w:val="JalusMrk"/>
    <w:uiPriority w:val="99"/>
    <w:unhideWhenUsed/>
    <w:rsid w:val="00321FA6"/>
    <w:pPr>
      <w:tabs>
        <w:tab w:val="center" w:pos="4536"/>
        <w:tab w:val="right" w:pos="9072"/>
      </w:tabs>
    </w:pPr>
  </w:style>
  <w:style w:type="character" w:styleId="JalusMrk" w:customStyle="1">
    <w:name w:val="Jalus Märk"/>
    <w:basedOn w:val="Liguvaikefont"/>
    <w:link w:val="Jalus1"/>
    <w:uiPriority w:val="99"/>
    <w:rsid w:val="00321FA6"/>
  </w:style>
  <w:style w:type="paragraph" w:styleId="Default" w:customStyle="1">
    <w:name w:val="Default"/>
    <w:rsid w:val="00321FA6"/>
    <w:pPr>
      <w:autoSpaceDE w:val="0"/>
      <w:autoSpaceDN w:val="0"/>
      <w:adjustRightInd w:val="0"/>
    </w:pPr>
    <w:rPr>
      <w:rFonts w:cs="Times New Roman"/>
      <w:color w:val="000000"/>
      <w:kern w:val="0"/>
      <w:szCs w:val="24"/>
    </w:rPr>
  </w:style>
  <w:style w:type="character" w:styleId="Lahendamatamainimine">
    <w:name w:val="Unresolved Mention"/>
    <w:basedOn w:val="Liguvaikefont"/>
    <w:uiPriority w:val="99"/>
    <w:semiHidden/>
    <w:unhideWhenUsed/>
    <w:rsid w:val="00321FA6"/>
    <w:rPr>
      <w:color w:val="605E5C"/>
      <w:shd w:val="clear" w:color="auto" w:fill="E1DFDD"/>
    </w:rPr>
  </w:style>
  <w:style w:type="paragraph" w:styleId="Kommentaaritekst">
    <w:name w:val="annotation text"/>
    <w:basedOn w:val="Normaallaad"/>
    <w:link w:val="KommentaaritekstMrk1"/>
    <w:uiPriority w:val="99"/>
    <w:unhideWhenUsed/>
    <w:rsid w:val="00321FA6"/>
    <w:rPr>
      <w:sz w:val="20"/>
      <w:szCs w:val="20"/>
    </w:rPr>
  </w:style>
  <w:style w:type="character" w:styleId="KommentaaritekstMrk1" w:customStyle="1">
    <w:name w:val="Kommentaari tekst Märk1"/>
    <w:basedOn w:val="Liguvaikefont"/>
    <w:link w:val="Kommentaaritekst"/>
    <w:uiPriority w:val="99"/>
    <w:rsid w:val="00321FA6"/>
    <w:rPr>
      <w:sz w:val="20"/>
      <w:szCs w:val="20"/>
    </w:rPr>
  </w:style>
  <w:style w:type="paragraph" w:styleId="Kommentaariteema">
    <w:name w:val="annotation subject"/>
    <w:basedOn w:val="Kommentaaritekst"/>
    <w:next w:val="Kommentaaritekst"/>
    <w:link w:val="KommentaariteemaMrk"/>
    <w:uiPriority w:val="99"/>
    <w:semiHidden/>
    <w:unhideWhenUsed/>
    <w:rsid w:val="00321FA6"/>
    <w:rPr>
      <w:b/>
      <w:bCs/>
      <w:kern w:val="0"/>
    </w:rPr>
  </w:style>
  <w:style w:type="character" w:styleId="KommentaariteemaMrk1" w:customStyle="1">
    <w:name w:val="Kommentaari teema Märk1"/>
    <w:basedOn w:val="KommentaaritekstMrk1"/>
    <w:uiPriority w:val="99"/>
    <w:semiHidden/>
    <w:rsid w:val="00321FA6"/>
    <w:rPr>
      <w:b/>
      <w:bCs/>
      <w:sz w:val="20"/>
      <w:szCs w:val="20"/>
    </w:rPr>
  </w:style>
  <w:style w:type="paragraph" w:styleId="Redaktsioon">
    <w:name w:val="Revision"/>
    <w:hidden/>
    <w:uiPriority w:val="99"/>
    <w:semiHidden/>
    <w:rsid w:val="00321FA6"/>
  </w:style>
  <w:style w:type="paragraph" w:styleId="Pis">
    <w:name w:val="header"/>
    <w:basedOn w:val="Normaallaad"/>
    <w:link w:val="PisMrk1"/>
    <w:uiPriority w:val="99"/>
    <w:unhideWhenUsed/>
    <w:rsid w:val="00321FA6"/>
    <w:pPr>
      <w:tabs>
        <w:tab w:val="center" w:pos="4536"/>
        <w:tab w:val="right" w:pos="9072"/>
      </w:tabs>
    </w:pPr>
  </w:style>
  <w:style w:type="character" w:styleId="PisMrk1" w:customStyle="1">
    <w:name w:val="Päis Märk1"/>
    <w:basedOn w:val="Liguvaikefont"/>
    <w:link w:val="Pis"/>
    <w:uiPriority w:val="99"/>
    <w:rsid w:val="00321FA6"/>
  </w:style>
  <w:style w:type="paragraph" w:styleId="Jalus">
    <w:name w:val="footer"/>
    <w:basedOn w:val="Normaallaad"/>
    <w:link w:val="JalusMrk1"/>
    <w:uiPriority w:val="99"/>
    <w:unhideWhenUsed/>
    <w:rsid w:val="00321FA6"/>
    <w:pPr>
      <w:tabs>
        <w:tab w:val="center" w:pos="4536"/>
        <w:tab w:val="right" w:pos="9072"/>
      </w:tabs>
    </w:pPr>
  </w:style>
  <w:style w:type="character" w:styleId="JalusMrk1" w:customStyle="1">
    <w:name w:val="Jalus Märk1"/>
    <w:basedOn w:val="Liguvaikefont"/>
    <w:link w:val="Jalus"/>
    <w:uiPriority w:val="99"/>
    <w:rsid w:val="00321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154211">
      <w:bodyDiv w:val="1"/>
      <w:marLeft w:val="0"/>
      <w:marRight w:val="0"/>
      <w:marTop w:val="0"/>
      <w:marBottom w:val="0"/>
      <w:divBdr>
        <w:top w:val="none" w:sz="0" w:space="0" w:color="auto"/>
        <w:left w:val="none" w:sz="0" w:space="0" w:color="auto"/>
        <w:bottom w:val="none" w:sz="0" w:space="0" w:color="auto"/>
        <w:right w:val="none" w:sz="0" w:space="0" w:color="auto"/>
      </w:divBdr>
    </w:div>
    <w:div w:id="70007466">
      <w:bodyDiv w:val="1"/>
      <w:marLeft w:val="0"/>
      <w:marRight w:val="0"/>
      <w:marTop w:val="0"/>
      <w:marBottom w:val="0"/>
      <w:divBdr>
        <w:top w:val="none" w:sz="0" w:space="0" w:color="auto"/>
        <w:left w:val="none" w:sz="0" w:space="0" w:color="auto"/>
        <w:bottom w:val="none" w:sz="0" w:space="0" w:color="auto"/>
        <w:right w:val="none" w:sz="0" w:space="0" w:color="auto"/>
      </w:divBdr>
    </w:div>
    <w:div w:id="80369836">
      <w:bodyDiv w:val="1"/>
      <w:marLeft w:val="0"/>
      <w:marRight w:val="0"/>
      <w:marTop w:val="0"/>
      <w:marBottom w:val="0"/>
      <w:divBdr>
        <w:top w:val="none" w:sz="0" w:space="0" w:color="auto"/>
        <w:left w:val="none" w:sz="0" w:space="0" w:color="auto"/>
        <w:bottom w:val="none" w:sz="0" w:space="0" w:color="auto"/>
        <w:right w:val="none" w:sz="0" w:space="0" w:color="auto"/>
      </w:divBdr>
    </w:div>
    <w:div w:id="220603105">
      <w:bodyDiv w:val="1"/>
      <w:marLeft w:val="0"/>
      <w:marRight w:val="0"/>
      <w:marTop w:val="0"/>
      <w:marBottom w:val="0"/>
      <w:divBdr>
        <w:top w:val="none" w:sz="0" w:space="0" w:color="auto"/>
        <w:left w:val="none" w:sz="0" w:space="0" w:color="auto"/>
        <w:bottom w:val="none" w:sz="0" w:space="0" w:color="auto"/>
        <w:right w:val="none" w:sz="0" w:space="0" w:color="auto"/>
      </w:divBdr>
    </w:div>
    <w:div w:id="427428756">
      <w:bodyDiv w:val="1"/>
      <w:marLeft w:val="0"/>
      <w:marRight w:val="0"/>
      <w:marTop w:val="0"/>
      <w:marBottom w:val="0"/>
      <w:divBdr>
        <w:top w:val="none" w:sz="0" w:space="0" w:color="auto"/>
        <w:left w:val="none" w:sz="0" w:space="0" w:color="auto"/>
        <w:bottom w:val="none" w:sz="0" w:space="0" w:color="auto"/>
        <w:right w:val="none" w:sz="0" w:space="0" w:color="auto"/>
      </w:divBdr>
    </w:div>
    <w:div w:id="529026922">
      <w:bodyDiv w:val="1"/>
      <w:marLeft w:val="0"/>
      <w:marRight w:val="0"/>
      <w:marTop w:val="0"/>
      <w:marBottom w:val="0"/>
      <w:divBdr>
        <w:top w:val="none" w:sz="0" w:space="0" w:color="auto"/>
        <w:left w:val="none" w:sz="0" w:space="0" w:color="auto"/>
        <w:bottom w:val="none" w:sz="0" w:space="0" w:color="auto"/>
        <w:right w:val="none" w:sz="0" w:space="0" w:color="auto"/>
      </w:divBdr>
    </w:div>
    <w:div w:id="641039756">
      <w:bodyDiv w:val="1"/>
      <w:marLeft w:val="0"/>
      <w:marRight w:val="0"/>
      <w:marTop w:val="0"/>
      <w:marBottom w:val="0"/>
      <w:divBdr>
        <w:top w:val="none" w:sz="0" w:space="0" w:color="auto"/>
        <w:left w:val="none" w:sz="0" w:space="0" w:color="auto"/>
        <w:bottom w:val="none" w:sz="0" w:space="0" w:color="auto"/>
        <w:right w:val="none" w:sz="0" w:space="0" w:color="auto"/>
      </w:divBdr>
    </w:div>
    <w:div w:id="796527999">
      <w:bodyDiv w:val="1"/>
      <w:marLeft w:val="0"/>
      <w:marRight w:val="0"/>
      <w:marTop w:val="0"/>
      <w:marBottom w:val="0"/>
      <w:divBdr>
        <w:top w:val="none" w:sz="0" w:space="0" w:color="auto"/>
        <w:left w:val="none" w:sz="0" w:space="0" w:color="auto"/>
        <w:bottom w:val="none" w:sz="0" w:space="0" w:color="auto"/>
        <w:right w:val="none" w:sz="0" w:space="0" w:color="auto"/>
      </w:divBdr>
    </w:div>
    <w:div w:id="805270891">
      <w:bodyDiv w:val="1"/>
      <w:marLeft w:val="0"/>
      <w:marRight w:val="0"/>
      <w:marTop w:val="0"/>
      <w:marBottom w:val="0"/>
      <w:divBdr>
        <w:top w:val="none" w:sz="0" w:space="0" w:color="auto"/>
        <w:left w:val="none" w:sz="0" w:space="0" w:color="auto"/>
        <w:bottom w:val="none" w:sz="0" w:space="0" w:color="auto"/>
        <w:right w:val="none" w:sz="0" w:space="0" w:color="auto"/>
      </w:divBdr>
    </w:div>
    <w:div w:id="927814326">
      <w:bodyDiv w:val="1"/>
      <w:marLeft w:val="0"/>
      <w:marRight w:val="0"/>
      <w:marTop w:val="0"/>
      <w:marBottom w:val="0"/>
      <w:divBdr>
        <w:top w:val="none" w:sz="0" w:space="0" w:color="auto"/>
        <w:left w:val="none" w:sz="0" w:space="0" w:color="auto"/>
        <w:bottom w:val="none" w:sz="0" w:space="0" w:color="auto"/>
        <w:right w:val="none" w:sz="0" w:space="0" w:color="auto"/>
      </w:divBdr>
    </w:div>
    <w:div w:id="1076972073">
      <w:bodyDiv w:val="1"/>
      <w:marLeft w:val="0"/>
      <w:marRight w:val="0"/>
      <w:marTop w:val="0"/>
      <w:marBottom w:val="0"/>
      <w:divBdr>
        <w:top w:val="none" w:sz="0" w:space="0" w:color="auto"/>
        <w:left w:val="none" w:sz="0" w:space="0" w:color="auto"/>
        <w:bottom w:val="none" w:sz="0" w:space="0" w:color="auto"/>
        <w:right w:val="none" w:sz="0" w:space="0" w:color="auto"/>
      </w:divBdr>
    </w:div>
    <w:div w:id="1109816748">
      <w:bodyDiv w:val="1"/>
      <w:marLeft w:val="0"/>
      <w:marRight w:val="0"/>
      <w:marTop w:val="0"/>
      <w:marBottom w:val="0"/>
      <w:divBdr>
        <w:top w:val="none" w:sz="0" w:space="0" w:color="auto"/>
        <w:left w:val="none" w:sz="0" w:space="0" w:color="auto"/>
        <w:bottom w:val="none" w:sz="0" w:space="0" w:color="auto"/>
        <w:right w:val="none" w:sz="0" w:space="0" w:color="auto"/>
      </w:divBdr>
    </w:div>
    <w:div w:id="1207598042">
      <w:bodyDiv w:val="1"/>
      <w:marLeft w:val="0"/>
      <w:marRight w:val="0"/>
      <w:marTop w:val="0"/>
      <w:marBottom w:val="0"/>
      <w:divBdr>
        <w:top w:val="none" w:sz="0" w:space="0" w:color="auto"/>
        <w:left w:val="none" w:sz="0" w:space="0" w:color="auto"/>
        <w:bottom w:val="none" w:sz="0" w:space="0" w:color="auto"/>
        <w:right w:val="none" w:sz="0" w:space="0" w:color="auto"/>
      </w:divBdr>
    </w:div>
    <w:div w:id="1334575546">
      <w:bodyDiv w:val="1"/>
      <w:marLeft w:val="0"/>
      <w:marRight w:val="0"/>
      <w:marTop w:val="0"/>
      <w:marBottom w:val="0"/>
      <w:divBdr>
        <w:top w:val="none" w:sz="0" w:space="0" w:color="auto"/>
        <w:left w:val="none" w:sz="0" w:space="0" w:color="auto"/>
        <w:bottom w:val="none" w:sz="0" w:space="0" w:color="auto"/>
        <w:right w:val="none" w:sz="0" w:space="0" w:color="auto"/>
      </w:divBdr>
    </w:div>
    <w:div w:id="1438065660">
      <w:bodyDiv w:val="1"/>
      <w:marLeft w:val="0"/>
      <w:marRight w:val="0"/>
      <w:marTop w:val="0"/>
      <w:marBottom w:val="0"/>
      <w:divBdr>
        <w:top w:val="none" w:sz="0" w:space="0" w:color="auto"/>
        <w:left w:val="none" w:sz="0" w:space="0" w:color="auto"/>
        <w:bottom w:val="none" w:sz="0" w:space="0" w:color="auto"/>
        <w:right w:val="none" w:sz="0" w:space="0" w:color="auto"/>
      </w:divBdr>
    </w:div>
    <w:div w:id="1879970690">
      <w:bodyDiv w:val="1"/>
      <w:marLeft w:val="0"/>
      <w:marRight w:val="0"/>
      <w:marTop w:val="0"/>
      <w:marBottom w:val="0"/>
      <w:divBdr>
        <w:top w:val="none" w:sz="0" w:space="0" w:color="auto"/>
        <w:left w:val="none" w:sz="0" w:space="0" w:color="auto"/>
        <w:bottom w:val="none" w:sz="0" w:space="0" w:color="auto"/>
        <w:right w:val="none" w:sz="0" w:space="0" w:color="auto"/>
      </w:divBdr>
    </w:div>
    <w:div w:id="1901089683">
      <w:bodyDiv w:val="1"/>
      <w:marLeft w:val="0"/>
      <w:marRight w:val="0"/>
      <w:marTop w:val="0"/>
      <w:marBottom w:val="0"/>
      <w:divBdr>
        <w:top w:val="none" w:sz="0" w:space="0" w:color="auto"/>
        <w:left w:val="none" w:sz="0" w:space="0" w:color="auto"/>
        <w:bottom w:val="none" w:sz="0" w:space="0" w:color="auto"/>
        <w:right w:val="none" w:sz="0" w:space="0" w:color="auto"/>
      </w:divBdr>
    </w:div>
    <w:div w:id="1959409791">
      <w:bodyDiv w:val="1"/>
      <w:marLeft w:val="0"/>
      <w:marRight w:val="0"/>
      <w:marTop w:val="0"/>
      <w:marBottom w:val="0"/>
      <w:divBdr>
        <w:top w:val="none" w:sz="0" w:space="0" w:color="auto"/>
        <w:left w:val="none" w:sz="0" w:space="0" w:color="auto"/>
        <w:bottom w:val="none" w:sz="0" w:space="0" w:color="auto"/>
        <w:right w:val="none" w:sz="0" w:space="0" w:color="auto"/>
      </w:divBdr>
    </w:div>
    <w:div w:id="1972781845">
      <w:bodyDiv w:val="1"/>
      <w:marLeft w:val="0"/>
      <w:marRight w:val="0"/>
      <w:marTop w:val="0"/>
      <w:marBottom w:val="0"/>
      <w:divBdr>
        <w:top w:val="none" w:sz="0" w:space="0" w:color="auto"/>
        <w:left w:val="none" w:sz="0" w:space="0" w:color="auto"/>
        <w:bottom w:val="none" w:sz="0" w:space="0" w:color="auto"/>
        <w:right w:val="none" w:sz="0" w:space="0" w:color="auto"/>
      </w:divBdr>
    </w:div>
    <w:div w:id="2008703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comments" Target="comments.xml" Id="Rd0ceea0b80224625" /><Relationship Type="http://schemas.microsoft.com/office/2011/relationships/people" Target="people.xml" Id="R60eba479486749a1" /><Relationship Type="http://schemas.microsoft.com/office/2011/relationships/commentsExtended" Target="commentsExtended.xml" Id="R1fedafb9e42c474e" /><Relationship Type="http://schemas.microsoft.com/office/2016/09/relationships/commentsIds" Target="commentsIds.xml" Id="Rd813ac0c57024189" /><Relationship Type="http://schemas.microsoft.com/office/2018/08/relationships/commentsExtensible" Target="commentsExtensible.xml" Id="Re8d713c7704b4c10" /></Relationship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A12DF2-6A0C-42B0-8917-37A5A1E83822}"/>
</file>

<file path=customXml/itemProps2.xml><?xml version="1.0" encoding="utf-8"?>
<ds:datastoreItem xmlns:ds="http://schemas.openxmlformats.org/officeDocument/2006/customXml" ds:itemID="{2E5F754D-F035-48D0-B0E2-5DD0F1CF1FD3}">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382BFEE1-EA25-4FD8-8BF8-AB3F0DD3709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Maret Saanküll</dc:creator>
  <keywords/>
  <dc:description/>
  <lastModifiedBy>Johanna Maria Kosk - JUSTDIGI</lastModifiedBy>
  <revision>9</revision>
  <dcterms:created xsi:type="dcterms:W3CDTF">2026-01-12T10:23:00.0000000Z</dcterms:created>
  <dcterms:modified xsi:type="dcterms:W3CDTF">2026-01-16T16:39:36.2725027Z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2026-01-12T10:23:31Z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5c84c383-f561-4803-bd53-1395182d73dd</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